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86D" w:rsidRDefault="0035586D" w:rsidP="0035586D">
      <w:pPr>
        <w:rPr>
          <w:ins w:id="0" w:author="Author"/>
          <w:rFonts w:ascii="Times New Roman" w:hAnsi="Times New Roman" w:cs="Times New Roman"/>
          <w:b/>
          <w:bCs/>
          <w:sz w:val="20"/>
          <w:szCs w:val="20"/>
        </w:rPr>
      </w:pPr>
      <w:bookmarkStart w:id="1" w:name="RANGE!A2:C48"/>
      <w:ins w:id="2" w:author="Author">
        <w:r>
          <w:rPr>
            <w:rFonts w:ascii="Times New Roman" w:hAnsi="Times New Roman" w:cs="Times New Roman"/>
            <w:b/>
            <w:bCs/>
            <w:sz w:val="20"/>
            <w:szCs w:val="20"/>
          </w:rPr>
          <w:t>Annex II</w:t>
        </w:r>
        <w:r w:rsidR="004D4A2A">
          <w:rPr>
            <w:rFonts w:ascii="Times New Roman" w:hAnsi="Times New Roman" w:cs="Times New Roman"/>
            <w:b/>
            <w:bCs/>
            <w:sz w:val="20"/>
            <w:szCs w:val="20"/>
          </w:rPr>
          <w:t>I</w:t>
        </w:r>
      </w:ins>
    </w:p>
    <w:p w:rsidR="0081601E" w:rsidRPr="00582C25" w:rsidRDefault="0081601E">
      <w:pPr>
        <w:rPr>
          <w:rFonts w:ascii="Times New Roman" w:hAnsi="Times New Roman" w:cs="Times New Roman"/>
          <w:b/>
          <w:bCs/>
          <w:sz w:val="20"/>
          <w:szCs w:val="20"/>
        </w:rPr>
      </w:pPr>
      <w:r w:rsidRPr="00582C25">
        <w:rPr>
          <w:rFonts w:ascii="Times New Roman" w:hAnsi="Times New Roman" w:cs="Times New Roman"/>
          <w:b/>
          <w:bCs/>
          <w:sz w:val="20"/>
          <w:szCs w:val="20"/>
        </w:rPr>
        <w:t>S.03.01</w:t>
      </w:r>
      <w:bookmarkEnd w:id="1"/>
      <w:r w:rsidR="001758F5" w:rsidRPr="00582C25">
        <w:rPr>
          <w:rFonts w:ascii="Times New Roman" w:hAnsi="Times New Roman" w:cs="Times New Roman"/>
          <w:b/>
          <w:bCs/>
          <w:sz w:val="20"/>
          <w:szCs w:val="20"/>
        </w:rPr>
        <w:t>.</w:t>
      </w:r>
      <w:r w:rsidRPr="00582C25">
        <w:rPr>
          <w:rFonts w:ascii="Times New Roman" w:hAnsi="Times New Roman" w:cs="Times New Roman"/>
          <w:b/>
          <w:bCs/>
          <w:sz w:val="20"/>
          <w:szCs w:val="20"/>
        </w:rPr>
        <w:t xml:space="preserve"> </w:t>
      </w:r>
      <w:r w:rsidR="005E44A0" w:rsidRPr="00582C25">
        <w:rPr>
          <w:rFonts w:ascii="Times New Roman" w:hAnsi="Times New Roman" w:cs="Times New Roman"/>
          <w:b/>
          <w:bCs/>
          <w:sz w:val="20"/>
          <w:szCs w:val="20"/>
        </w:rPr>
        <w:t>–</w:t>
      </w:r>
      <w:del w:id="3" w:author="Author">
        <w:r w:rsidRPr="00582C25" w:rsidDel="00801BE6">
          <w:rPr>
            <w:rFonts w:ascii="Times New Roman" w:hAnsi="Times New Roman" w:cs="Times New Roman"/>
            <w:b/>
            <w:bCs/>
            <w:sz w:val="20"/>
            <w:szCs w:val="20"/>
          </w:rPr>
          <w:delText xml:space="preserve"> </w:delText>
        </w:r>
        <w:r w:rsidR="005E44A0" w:rsidRPr="00582C25" w:rsidDel="00801BE6">
          <w:rPr>
            <w:rFonts w:ascii="Times New Roman" w:hAnsi="Times New Roman" w:cs="Times New Roman"/>
            <w:b/>
            <w:bCs/>
            <w:sz w:val="20"/>
            <w:szCs w:val="20"/>
          </w:rPr>
          <w:delText>General o</w:delText>
        </w:r>
      </w:del>
      <w:ins w:id="4" w:author="Author">
        <w:r w:rsidR="00801BE6">
          <w:rPr>
            <w:rFonts w:ascii="Times New Roman" w:hAnsi="Times New Roman" w:cs="Times New Roman"/>
            <w:b/>
            <w:bCs/>
            <w:sz w:val="20"/>
            <w:szCs w:val="20"/>
          </w:rPr>
          <w:t>O</w:t>
        </w:r>
      </w:ins>
      <w:r w:rsidRPr="00582C25">
        <w:rPr>
          <w:rFonts w:ascii="Times New Roman" w:hAnsi="Times New Roman" w:cs="Times New Roman"/>
          <w:b/>
          <w:bCs/>
          <w:sz w:val="20"/>
          <w:szCs w:val="20"/>
        </w:rPr>
        <w:t>ff</w:t>
      </w:r>
      <w:r w:rsidR="005E44A0" w:rsidRPr="00582C25">
        <w:rPr>
          <w:rFonts w:ascii="Times New Roman" w:hAnsi="Times New Roman" w:cs="Times New Roman"/>
          <w:b/>
          <w:bCs/>
          <w:sz w:val="20"/>
          <w:szCs w:val="20"/>
        </w:rPr>
        <w:t>-b</w:t>
      </w:r>
      <w:r w:rsidRPr="00582C25">
        <w:rPr>
          <w:rFonts w:ascii="Times New Roman" w:hAnsi="Times New Roman" w:cs="Times New Roman"/>
          <w:b/>
          <w:bCs/>
          <w:sz w:val="20"/>
          <w:szCs w:val="20"/>
        </w:rPr>
        <w:t>alance</w:t>
      </w:r>
      <w:ins w:id="5" w:author="Author">
        <w:r w:rsidR="0035586D">
          <w:rPr>
            <w:rFonts w:ascii="Times New Roman" w:hAnsi="Times New Roman" w:cs="Times New Roman"/>
            <w:b/>
            <w:bCs/>
            <w:sz w:val="20"/>
            <w:szCs w:val="20"/>
          </w:rPr>
          <w:t xml:space="preserve"> </w:t>
        </w:r>
      </w:ins>
      <w:del w:id="6" w:author="Author">
        <w:r w:rsidRPr="00582C25" w:rsidDel="0035586D">
          <w:rPr>
            <w:rFonts w:ascii="Times New Roman" w:hAnsi="Times New Roman" w:cs="Times New Roman"/>
            <w:b/>
            <w:bCs/>
            <w:sz w:val="20"/>
            <w:szCs w:val="20"/>
          </w:rPr>
          <w:delText>-</w:delText>
        </w:r>
      </w:del>
      <w:r w:rsidRPr="00582C25">
        <w:rPr>
          <w:rFonts w:ascii="Times New Roman" w:hAnsi="Times New Roman" w:cs="Times New Roman"/>
          <w:b/>
          <w:bCs/>
          <w:sz w:val="20"/>
          <w:szCs w:val="20"/>
        </w:rPr>
        <w:t>sheet items</w:t>
      </w:r>
      <w:r w:rsidR="00603C6B" w:rsidRPr="00582C25">
        <w:rPr>
          <w:rFonts w:ascii="Times New Roman" w:hAnsi="Times New Roman" w:cs="Times New Roman"/>
          <w:b/>
          <w:bCs/>
          <w:sz w:val="20"/>
          <w:szCs w:val="20"/>
        </w:rPr>
        <w:t xml:space="preserve"> </w:t>
      </w:r>
      <w:ins w:id="7" w:author="Author">
        <w:r w:rsidR="0035586D">
          <w:rPr>
            <w:rFonts w:ascii="Times New Roman" w:hAnsi="Times New Roman" w:cs="Times New Roman"/>
            <w:b/>
            <w:bCs/>
            <w:sz w:val="20"/>
            <w:szCs w:val="20"/>
          </w:rPr>
          <w:t xml:space="preserve">- </w:t>
        </w:r>
      </w:ins>
      <w:del w:id="8" w:author="Author">
        <w:r w:rsidR="005E44A0" w:rsidRPr="00582C25" w:rsidDel="0035586D">
          <w:rPr>
            <w:rFonts w:ascii="Times New Roman" w:hAnsi="Times New Roman" w:cs="Times New Roman"/>
            <w:b/>
            <w:bCs/>
            <w:sz w:val="20"/>
            <w:szCs w:val="20"/>
          </w:rPr>
          <w:delText>–</w:delText>
        </w:r>
        <w:r w:rsidR="00603C6B" w:rsidRPr="00582C25" w:rsidDel="0035586D">
          <w:rPr>
            <w:rFonts w:ascii="Times New Roman" w:hAnsi="Times New Roman" w:cs="Times New Roman"/>
            <w:b/>
            <w:bCs/>
            <w:sz w:val="20"/>
            <w:szCs w:val="20"/>
          </w:rPr>
          <w:delText xml:space="preserve"> </w:delText>
        </w:r>
      </w:del>
      <w:ins w:id="9" w:author="Author">
        <w:r w:rsidR="00801BE6" w:rsidRPr="00582C25">
          <w:rPr>
            <w:rFonts w:ascii="Times New Roman" w:hAnsi="Times New Roman" w:cs="Times New Roman"/>
            <w:b/>
            <w:bCs/>
            <w:sz w:val="20"/>
            <w:szCs w:val="20"/>
          </w:rPr>
          <w:t xml:space="preserve">General </w:t>
        </w:r>
      </w:ins>
      <w:r w:rsidR="005E44A0" w:rsidRPr="00582C25">
        <w:rPr>
          <w:rFonts w:ascii="Times New Roman" w:hAnsi="Times New Roman" w:cs="Times New Roman"/>
          <w:b/>
          <w:bCs/>
          <w:sz w:val="20"/>
          <w:szCs w:val="20"/>
        </w:rPr>
        <w:t>(old BS-C1B)</w:t>
      </w:r>
    </w:p>
    <w:p w:rsidR="00603C6B" w:rsidRPr="00582C25" w:rsidRDefault="00603C6B" w:rsidP="00603C6B">
      <w:pPr>
        <w:rPr>
          <w:rFonts w:ascii="Times New Roman" w:hAnsi="Times New Roman" w:cs="Times New Roman"/>
          <w:bCs/>
          <w:sz w:val="20"/>
          <w:szCs w:val="20"/>
        </w:rPr>
      </w:pPr>
      <w:r w:rsidRPr="00582C25">
        <w:rPr>
          <w:rFonts w:ascii="Times New Roman" w:hAnsi="Times New Roman" w:cs="Times New Roman"/>
          <w:bCs/>
          <w:sz w:val="20"/>
          <w:szCs w:val="20"/>
        </w:rPr>
        <w:t>General comment</w:t>
      </w:r>
      <w:r w:rsidR="00743F22" w:rsidRPr="00582C25">
        <w:rPr>
          <w:rFonts w:ascii="Times New Roman" w:hAnsi="Times New Roman" w:cs="Times New Roman"/>
          <w:bCs/>
          <w:sz w:val="20"/>
          <w:szCs w:val="20"/>
        </w:rPr>
        <w:t>s</w:t>
      </w:r>
      <w:r w:rsidRPr="00582C25">
        <w:rPr>
          <w:rFonts w:ascii="Times New Roman" w:hAnsi="Times New Roman" w:cs="Times New Roman"/>
          <w:bCs/>
          <w:sz w:val="20"/>
          <w:szCs w:val="20"/>
        </w:rPr>
        <w:t>:</w:t>
      </w:r>
    </w:p>
    <w:p w:rsidR="00F723BF" w:rsidRPr="0089168B" w:rsidRDefault="00F723BF" w:rsidP="00F723BF">
      <w:pPr>
        <w:jc w:val="both"/>
        <w:rPr>
          <w:rFonts w:ascii="Times New Roman" w:hAnsi="Times New Roman" w:cs="Times New Roman"/>
          <w:sz w:val="20"/>
          <w:szCs w:val="20"/>
        </w:rPr>
      </w:pPr>
      <w:r w:rsidRPr="00B276B8">
        <w:rPr>
          <w:rFonts w:ascii="Times New Roman" w:hAnsi="Times New Roman" w:cs="Times New Roman"/>
          <w:sz w:val="20"/>
          <w:szCs w:val="20"/>
        </w:rPr>
        <w:t xml:space="preserve">This Annex contains additional instructions in relation to the templates included in Annex I of this Regulation. </w:t>
      </w:r>
      <w:r w:rsidRPr="0089168B">
        <w:rPr>
          <w:rFonts w:ascii="Times New Roman" w:hAnsi="Times New Roman" w:cs="Times New Roman"/>
          <w:sz w:val="20"/>
          <w:szCs w:val="20"/>
        </w:rPr>
        <w:t>The first column of the next table identifies the items to be reported by identifying the columns and lines as showed in the template in Annex I.</w:t>
      </w:r>
    </w:p>
    <w:p w:rsidR="005E44A0" w:rsidRDefault="00AD6D77" w:rsidP="005E44A0">
      <w:pPr>
        <w:jc w:val="both"/>
        <w:rPr>
          <w:rFonts w:ascii="Times New Roman" w:hAnsi="Times New Roman" w:cs="Times New Roman"/>
          <w:sz w:val="20"/>
          <w:szCs w:val="20"/>
          <w:lang w:val="en-US"/>
        </w:rPr>
      </w:pPr>
      <w:r>
        <w:rPr>
          <w:rFonts w:ascii="Times New Roman" w:hAnsi="Times New Roman" w:cs="Times New Roman"/>
          <w:sz w:val="20"/>
          <w:szCs w:val="20"/>
          <w:lang w:val="en-US"/>
        </w:rPr>
        <w:t>This A</w:t>
      </w:r>
      <w:r w:rsidR="005E44A0" w:rsidRPr="00582C25">
        <w:rPr>
          <w:rFonts w:ascii="Times New Roman" w:hAnsi="Times New Roman" w:cs="Times New Roman"/>
          <w:sz w:val="20"/>
          <w:szCs w:val="20"/>
          <w:lang w:val="en-US"/>
        </w:rPr>
        <w:t xml:space="preserve">nnex relates to annual submission of information </w:t>
      </w:r>
      <w:r w:rsidR="00985999" w:rsidRPr="0089168B">
        <w:rPr>
          <w:rFonts w:ascii="Times New Roman" w:hAnsi="Times New Roman" w:cs="Times New Roman"/>
          <w:sz w:val="20"/>
          <w:szCs w:val="20"/>
          <w:lang w:val="en-US"/>
        </w:rPr>
        <w:t>for groups</w:t>
      </w:r>
      <w:r w:rsidR="005E44A0" w:rsidRPr="00582C25">
        <w:rPr>
          <w:rFonts w:ascii="Times New Roman" w:hAnsi="Times New Roman" w:cs="Times New Roman"/>
          <w:sz w:val="20"/>
          <w:szCs w:val="20"/>
          <w:lang w:val="en-US"/>
        </w:rPr>
        <w:t>.</w:t>
      </w:r>
    </w:p>
    <w:p w:rsidR="000244D4" w:rsidRPr="0089168B" w:rsidDel="0035586D" w:rsidRDefault="0035586D" w:rsidP="005E44A0">
      <w:pPr>
        <w:jc w:val="both"/>
        <w:rPr>
          <w:del w:id="10" w:author="Author"/>
          <w:rFonts w:ascii="Times New Roman" w:hAnsi="Times New Roman" w:cs="Times New Roman"/>
          <w:sz w:val="20"/>
          <w:szCs w:val="20"/>
          <w:lang w:val="en-US"/>
        </w:rPr>
      </w:pPr>
      <w:ins w:id="11" w:author="Author">
        <w:r w:rsidRPr="0035586D">
          <w:rPr>
            <w:rFonts w:ascii="Times New Roman" w:hAnsi="Times New Roman" w:cs="Times New Roman"/>
            <w:bCs/>
            <w:sz w:val="20"/>
            <w:szCs w:val="20"/>
            <w:lang w:val="en-US"/>
          </w:rPr>
          <w:t xml:space="preserve">This annex shall include the information referring to off-balance sheet items and the maximum and solvency II value of contingent liabilities in Solvency II balance sheet also. </w:t>
        </w:r>
      </w:ins>
      <w:del w:id="12" w:author="Author">
        <w:r w:rsidR="000244D4" w:rsidDel="0035586D">
          <w:rPr>
            <w:rFonts w:ascii="Times New Roman" w:hAnsi="Times New Roman" w:cs="Times New Roman"/>
            <w:bCs/>
            <w:sz w:val="20"/>
            <w:szCs w:val="20"/>
            <w:lang w:val="en-US"/>
          </w:rPr>
          <w:delText>This annex shall include the amounts referring to off-balance sheet items, with the exception of Contingent liabilities, for which the amount under Solvency II balance-sheet is requested.</w:delText>
        </w:r>
      </w:del>
    </w:p>
    <w:p w:rsidR="000244D4" w:rsidRDefault="00F723BF" w:rsidP="00F723BF">
      <w:pPr>
        <w:jc w:val="both"/>
        <w:rPr>
          <w:rFonts w:ascii="Times New Roman" w:hAnsi="Times New Roman" w:cs="Times New Roman"/>
          <w:bCs/>
          <w:sz w:val="20"/>
          <w:szCs w:val="20"/>
          <w:lang w:val="en-US"/>
        </w:rPr>
      </w:pPr>
      <w:r w:rsidRPr="0089168B">
        <w:rPr>
          <w:rFonts w:ascii="Times New Roman" w:hAnsi="Times New Roman" w:cs="Times New Roman"/>
          <w:bCs/>
          <w:sz w:val="20"/>
          <w:szCs w:val="20"/>
          <w:lang w:val="en-US"/>
        </w:rPr>
        <w:t>As regards</w:t>
      </w:r>
      <w:r w:rsidRPr="005D0DEF">
        <w:rPr>
          <w:rFonts w:ascii="Times New Roman" w:hAnsi="Times New Roman" w:cs="Times New Roman"/>
          <w:bCs/>
          <w:sz w:val="20"/>
          <w:szCs w:val="20"/>
          <w:lang w:val="en-US"/>
        </w:rPr>
        <w:t xml:space="preserve"> the Solvency II value, the instructions define the items from a recognition perspective. Valuation principles are laid down in Directive 2009/138</w:t>
      </w:r>
      <w:r w:rsidRPr="004712EB">
        <w:rPr>
          <w:rFonts w:ascii="Times New Roman" w:hAnsi="Times New Roman" w:cs="Times New Roman"/>
          <w:bCs/>
          <w:sz w:val="20"/>
          <w:szCs w:val="20"/>
          <w:lang w:val="en-US"/>
        </w:rPr>
        <w:t xml:space="preserve">/EC, </w:t>
      </w:r>
      <w:ins w:id="13" w:author="Author">
        <w:r w:rsidR="000244D4" w:rsidRPr="007C5111">
          <w:rPr>
            <w:rFonts w:ascii="Times New Roman" w:hAnsi="Times New Roman" w:cs="Times New Roman"/>
            <w:bCs/>
            <w:sz w:val="20"/>
            <w:szCs w:val="20"/>
            <w:rPrChange w:id="14" w:author="Author">
              <w:rPr>
                <w:rFonts w:ascii="Times New Roman" w:hAnsi="Times New Roman" w:cs="Times New Roman"/>
                <w:bCs/>
                <w:sz w:val="20"/>
                <w:szCs w:val="20"/>
                <w:highlight w:val="yellow"/>
              </w:rPr>
            </w:rPrChange>
          </w:rPr>
          <w:t>Delegated Regulation 2015/35</w:t>
        </w:r>
      </w:ins>
      <w:del w:id="15" w:author="Author">
        <w:r w:rsidR="00C3732D" w:rsidRPr="0035586D" w:rsidDel="000244D4">
          <w:rPr>
            <w:rFonts w:ascii="Times New Roman" w:hAnsi="Times New Roman" w:cs="Times New Roman"/>
            <w:bCs/>
            <w:sz w:val="20"/>
            <w:szCs w:val="20"/>
            <w:lang w:val="en-US"/>
          </w:rPr>
          <w:delText>Implementing</w:delText>
        </w:r>
        <w:r w:rsidR="00C3732D" w:rsidRPr="004712EB" w:rsidDel="000244D4">
          <w:rPr>
            <w:rFonts w:ascii="Times New Roman" w:hAnsi="Times New Roman" w:cs="Times New Roman"/>
            <w:bCs/>
            <w:sz w:val="20"/>
            <w:szCs w:val="20"/>
            <w:lang w:val="en-US"/>
          </w:rPr>
          <w:delText xml:space="preserve"> </w:delText>
        </w:r>
        <w:r w:rsidR="004712EB" w:rsidDel="000244D4">
          <w:rPr>
            <w:rFonts w:ascii="Times New Roman" w:hAnsi="Times New Roman" w:cs="Times New Roman"/>
            <w:bCs/>
            <w:sz w:val="20"/>
            <w:szCs w:val="20"/>
            <w:lang w:val="en-US"/>
          </w:rPr>
          <w:delText>m</w:delText>
        </w:r>
        <w:r w:rsidR="00C3732D" w:rsidRPr="004712EB" w:rsidDel="000244D4">
          <w:rPr>
            <w:rFonts w:ascii="Times New Roman" w:hAnsi="Times New Roman" w:cs="Times New Roman"/>
            <w:bCs/>
            <w:sz w:val="20"/>
            <w:szCs w:val="20"/>
            <w:lang w:val="en-US"/>
          </w:rPr>
          <w:delText>easures</w:delText>
        </w:r>
      </w:del>
      <w:r w:rsidRPr="004712EB">
        <w:rPr>
          <w:rFonts w:ascii="Times New Roman" w:hAnsi="Times New Roman" w:cs="Times New Roman"/>
          <w:bCs/>
          <w:sz w:val="20"/>
          <w:szCs w:val="20"/>
          <w:lang w:val="en-US"/>
        </w:rPr>
        <w:t>, Solvency II Technical Standards and Guidelines.</w:t>
      </w:r>
    </w:p>
    <w:p w:rsidR="000244D4" w:rsidRPr="00FA5329" w:rsidRDefault="000244D4" w:rsidP="000244D4">
      <w:pPr>
        <w:jc w:val="both"/>
        <w:rPr>
          <w:ins w:id="16" w:author="Author"/>
          <w:rFonts w:ascii="Times New Roman" w:hAnsi="Times New Roman" w:cs="Times New Roman"/>
          <w:bCs/>
          <w:sz w:val="20"/>
          <w:szCs w:val="20"/>
          <w:lang w:val="en-US"/>
        </w:rPr>
      </w:pPr>
      <w:del w:id="17" w:author="Author">
        <w:r w:rsidRPr="008C11FC" w:rsidDel="0035586D">
          <w:rPr>
            <w:rFonts w:ascii="Times New Roman" w:hAnsi="Times New Roman" w:cs="Times New Roman"/>
            <w:bCs/>
            <w:sz w:val="20"/>
            <w:szCs w:val="20"/>
            <w:lang w:val="en-US"/>
          </w:rPr>
          <w:delText>Financial g</w:delText>
        </w:r>
      </w:del>
      <w:ins w:id="18" w:author="Author">
        <w:r w:rsidR="0035586D">
          <w:rPr>
            <w:rFonts w:ascii="Times New Roman" w:hAnsi="Times New Roman" w:cs="Times New Roman"/>
            <w:bCs/>
            <w:sz w:val="20"/>
            <w:szCs w:val="20"/>
            <w:lang w:val="en-US"/>
          </w:rPr>
          <w:t>G</w:t>
        </w:r>
      </w:ins>
      <w:r w:rsidRPr="008C11FC">
        <w:rPr>
          <w:rFonts w:ascii="Times New Roman" w:hAnsi="Times New Roman" w:cs="Times New Roman"/>
          <w:bCs/>
          <w:sz w:val="20"/>
          <w:szCs w:val="20"/>
          <w:lang w:val="en-US"/>
        </w:rPr>
        <w:t xml:space="preserve">uarantee </w:t>
      </w:r>
      <w:del w:id="19" w:author="Author">
        <w:r w:rsidRPr="008C11FC" w:rsidDel="0035586D">
          <w:rPr>
            <w:rFonts w:ascii="Times New Roman" w:hAnsi="Times New Roman" w:cs="Times New Roman"/>
            <w:bCs/>
            <w:sz w:val="20"/>
            <w:szCs w:val="20"/>
            <w:lang w:val="en-US"/>
          </w:rPr>
          <w:delText xml:space="preserve">contracts </w:delText>
        </w:r>
      </w:del>
      <w:r w:rsidRPr="008C11FC">
        <w:rPr>
          <w:rFonts w:ascii="Times New Roman" w:hAnsi="Times New Roman" w:cs="Times New Roman"/>
          <w:bCs/>
          <w:sz w:val="20"/>
          <w:szCs w:val="20"/>
          <w:lang w:val="en-US"/>
        </w:rPr>
        <w:t xml:space="preserve">require the issuer to make </w:t>
      </w:r>
      <w:r w:rsidRPr="00FA5329">
        <w:rPr>
          <w:rFonts w:ascii="Times New Roman" w:hAnsi="Times New Roman" w:cs="Times New Roman"/>
          <w:bCs/>
          <w:sz w:val="20"/>
          <w:szCs w:val="20"/>
          <w:lang w:val="en-US"/>
        </w:rPr>
        <w:t xml:space="preserve">specified payments to reimburse the holder for a loss it incurs if a specified debtor fails to make payment when due under the original or modified terms of a debt instrument. These </w:t>
      </w:r>
      <w:del w:id="20" w:author="Author">
        <w:r w:rsidRPr="00FA5329" w:rsidDel="0035586D">
          <w:rPr>
            <w:rFonts w:ascii="Times New Roman" w:hAnsi="Times New Roman" w:cs="Times New Roman"/>
            <w:bCs/>
            <w:sz w:val="20"/>
            <w:szCs w:val="20"/>
            <w:lang w:val="en-US"/>
          </w:rPr>
          <w:delText xml:space="preserve">contracts </w:delText>
        </w:r>
      </w:del>
      <w:ins w:id="21" w:author="Author">
        <w:r w:rsidR="0035586D" w:rsidRPr="00FA5329">
          <w:rPr>
            <w:rFonts w:ascii="Times New Roman" w:hAnsi="Times New Roman" w:cs="Times New Roman"/>
            <w:bCs/>
            <w:sz w:val="20"/>
            <w:szCs w:val="20"/>
            <w:lang w:val="en-US"/>
          </w:rPr>
          <w:t xml:space="preserve">guarantees </w:t>
        </w:r>
      </w:ins>
      <w:r w:rsidRPr="00FA5329">
        <w:rPr>
          <w:rFonts w:ascii="Times New Roman" w:hAnsi="Times New Roman" w:cs="Times New Roman"/>
          <w:bCs/>
          <w:sz w:val="20"/>
          <w:szCs w:val="20"/>
          <w:lang w:val="en-US"/>
        </w:rPr>
        <w:t>can have various legal forms, such as financial guarantee</w:t>
      </w:r>
      <w:ins w:id="22" w:author="Author">
        <w:r w:rsidR="0035586D" w:rsidRPr="00FA5329">
          <w:rPr>
            <w:rFonts w:ascii="Times New Roman" w:hAnsi="Times New Roman" w:cs="Times New Roman"/>
            <w:bCs/>
            <w:sz w:val="20"/>
            <w:szCs w:val="20"/>
            <w:lang w:val="en-US"/>
          </w:rPr>
          <w:t>s</w:t>
        </w:r>
      </w:ins>
      <w:r w:rsidRPr="00FA5329">
        <w:rPr>
          <w:rFonts w:ascii="Times New Roman" w:hAnsi="Times New Roman" w:cs="Times New Roman"/>
          <w:bCs/>
          <w:sz w:val="20"/>
          <w:szCs w:val="20"/>
          <w:lang w:val="en-US"/>
        </w:rPr>
        <w:t>, letter</w:t>
      </w:r>
      <w:ins w:id="23" w:author="Author">
        <w:r w:rsidR="0035586D" w:rsidRPr="00FA5329">
          <w:rPr>
            <w:rFonts w:ascii="Times New Roman" w:hAnsi="Times New Roman" w:cs="Times New Roman"/>
            <w:bCs/>
            <w:sz w:val="20"/>
            <w:szCs w:val="20"/>
            <w:lang w:val="en-US"/>
          </w:rPr>
          <w:t>s</w:t>
        </w:r>
      </w:ins>
      <w:r w:rsidRPr="00FA5329">
        <w:rPr>
          <w:rFonts w:ascii="Times New Roman" w:hAnsi="Times New Roman" w:cs="Times New Roman"/>
          <w:bCs/>
          <w:sz w:val="20"/>
          <w:szCs w:val="20"/>
          <w:lang w:val="en-US"/>
        </w:rPr>
        <w:t xml:space="preserve"> of credit, </w:t>
      </w:r>
      <w:proofErr w:type="gramStart"/>
      <w:r w:rsidRPr="00FA5329">
        <w:rPr>
          <w:rFonts w:ascii="Times New Roman" w:hAnsi="Times New Roman" w:cs="Times New Roman"/>
          <w:bCs/>
          <w:sz w:val="20"/>
          <w:szCs w:val="20"/>
          <w:lang w:val="en-US"/>
        </w:rPr>
        <w:t>credit</w:t>
      </w:r>
      <w:proofErr w:type="gramEnd"/>
      <w:r w:rsidRPr="00FA5329">
        <w:rPr>
          <w:rFonts w:ascii="Times New Roman" w:hAnsi="Times New Roman" w:cs="Times New Roman"/>
          <w:bCs/>
          <w:sz w:val="20"/>
          <w:szCs w:val="20"/>
          <w:lang w:val="en-US"/>
        </w:rPr>
        <w:t xml:space="preserve"> default contract</w:t>
      </w:r>
      <w:ins w:id="24" w:author="Author">
        <w:r w:rsidR="0035586D" w:rsidRPr="00FA5329">
          <w:rPr>
            <w:rFonts w:ascii="Times New Roman" w:hAnsi="Times New Roman" w:cs="Times New Roman"/>
            <w:bCs/>
            <w:sz w:val="20"/>
            <w:szCs w:val="20"/>
            <w:lang w:val="en-US"/>
          </w:rPr>
          <w:t>s</w:t>
        </w:r>
      </w:ins>
      <w:r w:rsidRPr="00FA5329">
        <w:rPr>
          <w:rFonts w:ascii="Times New Roman" w:hAnsi="Times New Roman" w:cs="Times New Roman"/>
          <w:bCs/>
          <w:sz w:val="20"/>
          <w:szCs w:val="20"/>
          <w:lang w:val="en-US"/>
        </w:rPr>
        <w:t>.</w:t>
      </w:r>
      <w:ins w:id="25" w:author="Author">
        <w:r w:rsidR="008F74DA" w:rsidRPr="00FA5329">
          <w:rPr>
            <w:rFonts w:ascii="Times New Roman" w:hAnsi="Times New Roman" w:cs="Times New Roman"/>
            <w:bCs/>
            <w:sz w:val="20"/>
            <w:szCs w:val="20"/>
            <w:lang w:val="en-US"/>
          </w:rPr>
          <w:t xml:space="preserve"> These items should not include guarantees stemming from insurance contracts, which are </w:t>
        </w:r>
        <w:proofErr w:type="spellStart"/>
        <w:r w:rsidR="008F74DA" w:rsidRPr="00FA5329">
          <w:rPr>
            <w:rFonts w:ascii="Times New Roman" w:hAnsi="Times New Roman" w:cs="Times New Roman"/>
            <w:bCs/>
            <w:sz w:val="20"/>
            <w:szCs w:val="20"/>
            <w:lang w:val="en-US"/>
          </w:rPr>
          <w:t>recognised</w:t>
        </w:r>
        <w:proofErr w:type="spellEnd"/>
        <w:r w:rsidR="008F74DA" w:rsidRPr="00FA5329">
          <w:rPr>
            <w:rFonts w:ascii="Times New Roman" w:hAnsi="Times New Roman" w:cs="Times New Roman"/>
            <w:bCs/>
            <w:sz w:val="20"/>
            <w:szCs w:val="20"/>
            <w:lang w:val="en-US"/>
          </w:rPr>
          <w:t xml:space="preserve"> in technical provisions.</w:t>
        </w:r>
      </w:ins>
    </w:p>
    <w:p w:rsidR="008F74DA" w:rsidRPr="007C5111" w:rsidRDefault="008F74DA" w:rsidP="008F74DA">
      <w:pPr>
        <w:spacing w:after="0"/>
        <w:jc w:val="both"/>
        <w:rPr>
          <w:ins w:id="26" w:author="Author"/>
          <w:rFonts w:ascii="Times New Roman" w:hAnsi="Times New Roman" w:cs="Times New Roman"/>
          <w:bCs/>
          <w:sz w:val="20"/>
          <w:szCs w:val="20"/>
          <w:lang w:val="en-US"/>
          <w:rPrChange w:id="27" w:author="Author">
            <w:rPr>
              <w:ins w:id="28" w:author="Author"/>
              <w:rFonts w:ascii="Times New Roman" w:hAnsi="Times New Roman" w:cs="Times New Roman"/>
              <w:bCs/>
              <w:sz w:val="20"/>
              <w:szCs w:val="20"/>
              <w:highlight w:val="yellow"/>
              <w:lang w:val="en-US"/>
            </w:rPr>
          </w:rPrChange>
        </w:rPr>
      </w:pPr>
      <w:ins w:id="29" w:author="Author">
        <w:r w:rsidRPr="00FA5329">
          <w:rPr>
            <w:rFonts w:ascii="Times New Roman" w:hAnsi="Times New Roman" w:cs="Times New Roman"/>
            <w:bCs/>
            <w:sz w:val="20"/>
            <w:szCs w:val="20"/>
            <w:lang w:val="en-US"/>
          </w:rPr>
          <w:t>A contingent liability is defined as</w:t>
        </w:r>
        <w:r w:rsidR="00F02910" w:rsidRPr="007C5111">
          <w:rPr>
            <w:rFonts w:ascii="Times New Roman" w:hAnsi="Times New Roman" w:cs="Times New Roman"/>
            <w:bCs/>
            <w:sz w:val="20"/>
            <w:szCs w:val="20"/>
            <w:lang w:val="en-US"/>
            <w:rPrChange w:id="30" w:author="Author">
              <w:rPr>
                <w:rFonts w:ascii="Times New Roman" w:hAnsi="Times New Roman" w:cs="Times New Roman"/>
                <w:bCs/>
                <w:sz w:val="20"/>
                <w:szCs w:val="20"/>
                <w:highlight w:val="yellow"/>
                <w:lang w:val="en-US"/>
              </w:rPr>
            </w:rPrChange>
          </w:rPr>
          <w:t>:</w:t>
        </w:r>
      </w:ins>
    </w:p>
    <w:p w:rsidR="008F74DA" w:rsidRPr="007C5111" w:rsidRDefault="008F74DA" w:rsidP="008F74DA">
      <w:pPr>
        <w:pStyle w:val="ListParagraph"/>
        <w:numPr>
          <w:ilvl w:val="1"/>
          <w:numId w:val="1"/>
        </w:numPr>
        <w:ind w:left="709"/>
        <w:rPr>
          <w:ins w:id="31" w:author="Author"/>
          <w:rFonts w:ascii="Times New Roman" w:hAnsi="Times New Roman" w:cs="Times New Roman"/>
          <w:sz w:val="20"/>
          <w:szCs w:val="20"/>
          <w:lang w:val="en-US"/>
          <w:rPrChange w:id="32" w:author="Author">
            <w:rPr>
              <w:ins w:id="33" w:author="Author"/>
              <w:rFonts w:ascii="Times New Roman" w:hAnsi="Times New Roman" w:cs="Times New Roman"/>
              <w:sz w:val="20"/>
              <w:szCs w:val="20"/>
              <w:highlight w:val="yellow"/>
              <w:lang w:val="en-US"/>
            </w:rPr>
          </w:rPrChange>
        </w:rPr>
      </w:pPr>
      <w:ins w:id="34" w:author="Author">
        <w:r w:rsidRPr="007C5111">
          <w:rPr>
            <w:rFonts w:ascii="Times New Roman" w:hAnsi="Times New Roman" w:cs="Times New Roman"/>
            <w:bCs/>
            <w:sz w:val="20"/>
            <w:szCs w:val="20"/>
            <w:lang w:val="en-US"/>
            <w:rPrChange w:id="35" w:author="Author">
              <w:rPr>
                <w:rFonts w:ascii="Times New Roman" w:hAnsi="Times New Roman" w:cs="Times New Roman"/>
                <w:bCs/>
                <w:sz w:val="20"/>
                <w:szCs w:val="20"/>
                <w:highlight w:val="yellow"/>
                <w:lang w:val="en-US"/>
              </w:rPr>
            </w:rPrChange>
          </w:rPr>
          <w:t>a</w:t>
        </w:r>
        <w:r w:rsidRPr="00FA5329">
          <w:rPr>
            <w:rFonts w:ascii="Times New Roman" w:hAnsi="Times New Roman" w:cs="Times New Roman"/>
            <w:bCs/>
            <w:sz w:val="20"/>
            <w:szCs w:val="20"/>
            <w:lang w:val="en-US"/>
          </w:rPr>
          <w:t xml:space="preserve"> possible obligation that arises from past events and whose existence will be confirmed only by the occurrence or non-occurrence of one or more uncertain future events not wholly within the control of the entity; </w:t>
        </w:r>
        <w:r w:rsidRPr="007C5111">
          <w:rPr>
            <w:rFonts w:ascii="Times New Roman" w:hAnsi="Times New Roman" w:cs="Times New Roman"/>
            <w:sz w:val="20"/>
            <w:szCs w:val="20"/>
            <w:lang w:val="en-US"/>
            <w:rPrChange w:id="36" w:author="Author">
              <w:rPr>
                <w:rFonts w:ascii="Times New Roman" w:hAnsi="Times New Roman" w:cs="Times New Roman"/>
                <w:sz w:val="20"/>
                <w:szCs w:val="20"/>
                <w:highlight w:val="yellow"/>
                <w:lang w:val="en-US"/>
              </w:rPr>
            </w:rPrChange>
          </w:rPr>
          <w:t>or</w:t>
        </w:r>
      </w:ins>
    </w:p>
    <w:p w:rsidR="008F74DA" w:rsidRPr="002E6854" w:rsidRDefault="008F74DA" w:rsidP="008F74DA">
      <w:pPr>
        <w:pStyle w:val="ListParagraph"/>
        <w:numPr>
          <w:ilvl w:val="0"/>
          <w:numId w:val="1"/>
        </w:numPr>
        <w:spacing w:after="0"/>
        <w:jc w:val="both"/>
        <w:rPr>
          <w:ins w:id="37" w:author="Author"/>
          <w:rFonts w:ascii="Times New Roman" w:hAnsi="Times New Roman" w:cs="Times New Roman"/>
          <w:bCs/>
          <w:sz w:val="20"/>
          <w:szCs w:val="20"/>
          <w:lang w:val="en-US"/>
        </w:rPr>
      </w:pPr>
      <w:ins w:id="38" w:author="Author">
        <w:r w:rsidRPr="00FA5329">
          <w:rPr>
            <w:rFonts w:ascii="Times New Roman" w:hAnsi="Times New Roman" w:cs="Times New Roman"/>
            <w:bCs/>
            <w:sz w:val="20"/>
            <w:szCs w:val="20"/>
            <w:lang w:val="en-US"/>
          </w:rPr>
          <w:t>a present obligation that arises from</w:t>
        </w:r>
        <w:r w:rsidRPr="002E6854">
          <w:rPr>
            <w:rFonts w:ascii="Times New Roman" w:hAnsi="Times New Roman" w:cs="Times New Roman"/>
            <w:bCs/>
            <w:sz w:val="20"/>
            <w:szCs w:val="20"/>
            <w:lang w:val="en-US"/>
          </w:rPr>
          <w:t xml:space="preserve"> past events even if:</w:t>
        </w:r>
      </w:ins>
    </w:p>
    <w:p w:rsidR="008F74DA" w:rsidRPr="002E6854" w:rsidRDefault="008F74DA" w:rsidP="008F74DA">
      <w:pPr>
        <w:pStyle w:val="ListParagraph"/>
        <w:numPr>
          <w:ilvl w:val="0"/>
          <w:numId w:val="2"/>
        </w:numPr>
        <w:spacing w:after="0"/>
        <w:ind w:left="1418"/>
        <w:jc w:val="both"/>
        <w:rPr>
          <w:ins w:id="39" w:author="Author"/>
          <w:rFonts w:ascii="Times New Roman" w:hAnsi="Times New Roman" w:cs="Times New Roman"/>
          <w:bCs/>
          <w:sz w:val="20"/>
          <w:szCs w:val="20"/>
          <w:lang w:val="en-US"/>
        </w:rPr>
      </w:pPr>
      <w:ins w:id="40" w:author="Author">
        <w:r w:rsidRPr="002E6854">
          <w:rPr>
            <w:rFonts w:ascii="Times New Roman" w:hAnsi="Times New Roman" w:cs="Times New Roman"/>
            <w:bCs/>
            <w:sz w:val="20"/>
            <w:szCs w:val="20"/>
            <w:lang w:val="en-US"/>
          </w:rPr>
          <w:t>it is not probable that an outflow of resources embodying economic benefits will be required to settle the obligation; or</w:t>
        </w:r>
      </w:ins>
    </w:p>
    <w:p w:rsidR="008F74DA" w:rsidRPr="007C5111" w:rsidRDefault="008F74DA">
      <w:pPr>
        <w:pStyle w:val="ListParagraph"/>
        <w:numPr>
          <w:ilvl w:val="0"/>
          <w:numId w:val="2"/>
        </w:numPr>
        <w:spacing w:after="0"/>
        <w:ind w:left="1418"/>
        <w:jc w:val="both"/>
        <w:rPr>
          <w:rFonts w:ascii="Times New Roman" w:hAnsi="Times New Roman" w:cs="Times New Roman"/>
          <w:bCs/>
          <w:sz w:val="20"/>
          <w:szCs w:val="20"/>
          <w:lang w:val="en-US"/>
          <w:rPrChange w:id="41" w:author="Author">
            <w:rPr>
              <w:lang w:val="en-US"/>
            </w:rPr>
          </w:rPrChange>
        </w:rPr>
        <w:pPrChange w:id="42" w:author="Author">
          <w:pPr>
            <w:jc w:val="both"/>
          </w:pPr>
        </w:pPrChange>
      </w:pPr>
      <w:proofErr w:type="gramStart"/>
      <w:ins w:id="43" w:author="Author">
        <w:r w:rsidRPr="002E6854">
          <w:rPr>
            <w:rFonts w:ascii="Times New Roman" w:hAnsi="Times New Roman" w:cs="Times New Roman"/>
            <w:bCs/>
            <w:sz w:val="20"/>
            <w:szCs w:val="20"/>
            <w:lang w:val="en-US"/>
          </w:rPr>
          <w:t>the</w:t>
        </w:r>
        <w:proofErr w:type="gramEnd"/>
        <w:r w:rsidRPr="002E6854">
          <w:rPr>
            <w:rFonts w:ascii="Times New Roman" w:hAnsi="Times New Roman" w:cs="Times New Roman"/>
            <w:bCs/>
            <w:sz w:val="20"/>
            <w:szCs w:val="20"/>
            <w:lang w:val="en-US"/>
          </w:rPr>
          <w:t xml:space="preserve"> amount of the obligation cannot be measured with sufficient reliability.</w:t>
        </w:r>
      </w:ins>
    </w:p>
    <w:p w:rsidR="000244D4" w:rsidRPr="00A43746" w:rsidDel="0035586D" w:rsidRDefault="000244D4" w:rsidP="000244D4">
      <w:pPr>
        <w:jc w:val="both"/>
        <w:rPr>
          <w:del w:id="44" w:author="Author"/>
          <w:rFonts w:ascii="Times New Roman" w:hAnsi="Times New Roman" w:cs="Times New Roman"/>
          <w:bCs/>
          <w:sz w:val="20"/>
          <w:szCs w:val="20"/>
          <w:lang w:val="en-US"/>
        </w:rPr>
      </w:pPr>
      <w:del w:id="45" w:author="Author">
        <w:r w:rsidDel="0035586D">
          <w:rPr>
            <w:rFonts w:ascii="Times New Roman" w:hAnsi="Times New Roman" w:cs="Times New Roman"/>
            <w:bCs/>
            <w:sz w:val="20"/>
            <w:szCs w:val="20"/>
            <w:lang w:val="en-US"/>
          </w:rPr>
          <w:delText xml:space="preserve">Contingent liability </w:delText>
        </w:r>
        <w:r w:rsidRPr="00A43746" w:rsidDel="0035586D">
          <w:rPr>
            <w:rFonts w:ascii="Times New Roman" w:hAnsi="Times New Roman" w:cs="Times New Roman"/>
            <w:bCs/>
            <w:sz w:val="20"/>
            <w:szCs w:val="20"/>
            <w:lang w:val="en-US"/>
          </w:rPr>
          <w:delText>is</w:delText>
        </w:r>
        <w:r w:rsidDel="0035586D">
          <w:rPr>
            <w:rFonts w:ascii="Times New Roman" w:hAnsi="Times New Roman" w:cs="Times New Roman"/>
            <w:bCs/>
            <w:sz w:val="20"/>
            <w:szCs w:val="20"/>
            <w:lang w:val="en-US"/>
          </w:rPr>
          <w:delText xml:space="preserve"> </w:delText>
        </w:r>
        <w:r w:rsidRPr="00A43746" w:rsidDel="0035586D">
          <w:rPr>
            <w:rFonts w:ascii="Times New Roman" w:hAnsi="Times New Roman" w:cs="Times New Roman"/>
            <w:bCs/>
            <w:sz w:val="20"/>
            <w:szCs w:val="20"/>
            <w:lang w:val="en-US"/>
          </w:rPr>
          <w:delText>a possible obligation that arises from past events and whose existence</w:delText>
        </w:r>
        <w:r w:rsidDel="0035586D">
          <w:rPr>
            <w:rFonts w:ascii="Times New Roman" w:hAnsi="Times New Roman" w:cs="Times New Roman"/>
            <w:bCs/>
            <w:sz w:val="20"/>
            <w:szCs w:val="20"/>
            <w:lang w:val="en-US"/>
          </w:rPr>
          <w:delText xml:space="preserve"> will be confirmed only by the </w:delText>
        </w:r>
        <w:r w:rsidRPr="00A43746" w:rsidDel="0035586D">
          <w:rPr>
            <w:rFonts w:ascii="Times New Roman" w:hAnsi="Times New Roman" w:cs="Times New Roman"/>
            <w:bCs/>
            <w:sz w:val="20"/>
            <w:szCs w:val="20"/>
            <w:lang w:val="en-US"/>
          </w:rPr>
          <w:delText>occurrence or non-occurrence of one or more uncertain future events not wh</w:delText>
        </w:r>
        <w:r w:rsidDel="0035586D">
          <w:rPr>
            <w:rFonts w:ascii="Times New Roman" w:hAnsi="Times New Roman" w:cs="Times New Roman"/>
            <w:bCs/>
            <w:sz w:val="20"/>
            <w:szCs w:val="20"/>
            <w:lang w:val="en-US"/>
          </w:rPr>
          <w:delText>olly within the control of the entity</w:delText>
        </w:r>
        <w:r w:rsidDel="0035586D">
          <w:rPr>
            <w:rFonts w:ascii="Times New Roman" w:hAnsi="Times New Roman" w:cs="Times New Roman"/>
            <w:bCs/>
            <w:sz w:val="20"/>
            <w:szCs w:val="20"/>
          </w:rPr>
          <w:delText>.</w:delText>
        </w:r>
      </w:del>
    </w:p>
    <w:p w:rsidR="00F723BF" w:rsidRPr="005D0DEF" w:rsidRDefault="0035586D" w:rsidP="000244D4">
      <w:pPr>
        <w:jc w:val="both"/>
        <w:rPr>
          <w:rFonts w:ascii="Times New Roman" w:hAnsi="Times New Roman" w:cs="Times New Roman"/>
          <w:bCs/>
          <w:sz w:val="20"/>
          <w:szCs w:val="20"/>
          <w:lang w:val="en-US"/>
        </w:rPr>
      </w:pPr>
      <w:ins w:id="46" w:author="Author">
        <w:r>
          <w:rPr>
            <w:rFonts w:ascii="Times New Roman" w:hAnsi="Times New Roman" w:cs="Times New Roman"/>
            <w:sz w:val="20"/>
            <w:szCs w:val="20"/>
          </w:rPr>
          <w:t>C</w:t>
        </w:r>
        <w:r w:rsidRPr="0032600E">
          <w:rPr>
            <w:rFonts w:ascii="Times New Roman" w:hAnsi="Times New Roman" w:cs="Times New Roman"/>
            <w:sz w:val="20"/>
            <w:szCs w:val="20"/>
          </w:rPr>
          <w:t>ollateral is an asset with a monetary value or a commitment that secure the lender against the defaults of the borrower.</w:t>
        </w:r>
      </w:ins>
      <w:del w:id="47" w:author="Author">
        <w:r w:rsidR="00F723BF" w:rsidRPr="005D0DEF" w:rsidDel="000244D4">
          <w:rPr>
            <w:rFonts w:ascii="Times New Roman" w:hAnsi="Times New Roman" w:cs="Times New Roman"/>
            <w:bCs/>
            <w:sz w:val="20"/>
            <w:szCs w:val="20"/>
            <w:lang w:val="en-US"/>
          </w:rPr>
          <w:delText xml:space="preserve"> </w:delText>
        </w:r>
      </w:del>
    </w:p>
    <w:p w:rsidR="00F723BF" w:rsidRPr="00B276B8" w:rsidRDefault="00F723BF" w:rsidP="00F723BF">
      <w:pPr>
        <w:jc w:val="both"/>
        <w:rPr>
          <w:rFonts w:ascii="Times New Roman" w:hAnsi="Times New Roman" w:cs="Times New Roman"/>
          <w:sz w:val="20"/>
          <w:szCs w:val="20"/>
          <w:lang w:val="en-US"/>
        </w:rPr>
      </w:pPr>
      <w:r w:rsidRPr="005D0DEF">
        <w:rPr>
          <w:rFonts w:ascii="Times New Roman" w:hAnsi="Times New Roman" w:cs="Times New Roman"/>
          <w:sz w:val="20"/>
          <w:szCs w:val="20"/>
          <w:lang w:val="en-US"/>
        </w:rPr>
        <w:t>The guarantees listed in this template are not reported in S.03.02</w:t>
      </w:r>
      <w:del w:id="48" w:author="Author">
        <w:r w:rsidRPr="005D0DEF" w:rsidDel="009D5D5B">
          <w:rPr>
            <w:rFonts w:ascii="Times New Roman" w:hAnsi="Times New Roman" w:cs="Times New Roman"/>
            <w:sz w:val="20"/>
            <w:szCs w:val="20"/>
            <w:lang w:val="en-US"/>
          </w:rPr>
          <w:delText>.b</w:delText>
        </w:r>
      </w:del>
      <w:r w:rsidRPr="005D0DEF">
        <w:rPr>
          <w:rFonts w:ascii="Times New Roman" w:hAnsi="Times New Roman" w:cs="Times New Roman"/>
          <w:sz w:val="20"/>
          <w:szCs w:val="20"/>
          <w:lang w:val="en-US"/>
        </w:rPr>
        <w:t xml:space="preserve"> and S.03.03</w:t>
      </w:r>
      <w:del w:id="49" w:author="Author">
        <w:r w:rsidRPr="005D0DEF" w:rsidDel="009D5D5B">
          <w:rPr>
            <w:rFonts w:ascii="Times New Roman" w:hAnsi="Times New Roman" w:cs="Times New Roman"/>
            <w:sz w:val="20"/>
            <w:szCs w:val="20"/>
            <w:lang w:val="en-US"/>
          </w:rPr>
          <w:delText>.b</w:delText>
        </w:r>
      </w:del>
      <w:r w:rsidRPr="005D0DEF">
        <w:rPr>
          <w:rFonts w:ascii="Times New Roman" w:hAnsi="Times New Roman" w:cs="Times New Roman"/>
          <w:sz w:val="20"/>
          <w:szCs w:val="20"/>
          <w:lang w:val="en-US"/>
        </w:rPr>
        <w:t>.</w:t>
      </w:r>
      <w:r w:rsidRPr="005D0DEF">
        <w:rPr>
          <w:rFonts w:ascii="Times New Roman" w:hAnsi="Times New Roman" w:cs="Times New Roman"/>
          <w:sz w:val="20"/>
          <w:szCs w:val="20"/>
        </w:rPr>
        <w:t xml:space="preserve"> </w:t>
      </w:r>
      <w:r w:rsidRPr="00B276B8">
        <w:rPr>
          <w:rFonts w:ascii="Times New Roman" w:hAnsi="Times New Roman" w:cs="Times New Roman"/>
          <w:sz w:val="20"/>
          <w:szCs w:val="20"/>
          <w:lang w:val="en-US"/>
        </w:rPr>
        <w:t>This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means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that</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only</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limited</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guarantees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are</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to</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be</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reported</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in</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this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template.</w:t>
      </w:r>
    </w:p>
    <w:p w:rsidR="00F7273F" w:rsidRPr="00582C25" w:rsidRDefault="00F7273F" w:rsidP="00F7273F">
      <w:pPr>
        <w:snapToGrid w:val="0"/>
        <w:spacing w:after="0" w:line="240" w:lineRule="auto"/>
        <w:jc w:val="both"/>
        <w:rPr>
          <w:rFonts w:ascii="Times New Roman" w:hAnsi="Times New Roman" w:cs="Times New Roman"/>
          <w:sz w:val="20"/>
          <w:szCs w:val="20"/>
          <w:lang w:val="en-US"/>
        </w:rPr>
      </w:pPr>
      <w:r w:rsidRPr="00582C25">
        <w:rPr>
          <w:rFonts w:ascii="Times New Roman" w:hAnsi="Times New Roman" w:cs="Times New Roman"/>
          <w:sz w:val="20"/>
          <w:szCs w:val="20"/>
          <w:lang w:val="en-US"/>
        </w:rPr>
        <w:t>At group level, the template is applicable for all entities in the scope of group supervision - including other financial sectors and non-controlled participations - for method 1 (Accounting</w:t>
      </w:r>
      <w:r w:rsidR="009A536A">
        <w:rPr>
          <w:rFonts w:ascii="Times New Roman" w:hAnsi="Times New Roman" w:cs="Times New Roman"/>
          <w:sz w:val="20"/>
          <w:szCs w:val="20"/>
          <w:lang w:val="en-US"/>
        </w:rPr>
        <w:t xml:space="preserve"> </w:t>
      </w:r>
      <w:r w:rsidRPr="00582C25">
        <w:rPr>
          <w:rFonts w:ascii="Times New Roman" w:hAnsi="Times New Roman" w:cs="Times New Roman"/>
          <w:sz w:val="20"/>
          <w:szCs w:val="20"/>
          <w:lang w:val="en-US"/>
        </w:rPr>
        <w:t xml:space="preserve">consolidation-based method), </w:t>
      </w:r>
      <w:proofErr w:type="gramStart"/>
      <w:r w:rsidRPr="00582C25">
        <w:rPr>
          <w:rFonts w:ascii="Times New Roman" w:hAnsi="Times New Roman" w:cs="Times New Roman"/>
          <w:sz w:val="20"/>
          <w:szCs w:val="20"/>
          <w:lang w:val="en-US"/>
        </w:rPr>
        <w:t>method</w:t>
      </w:r>
      <w:proofErr w:type="gramEnd"/>
      <w:r w:rsidRPr="00582C25">
        <w:rPr>
          <w:rFonts w:ascii="Times New Roman" w:hAnsi="Times New Roman" w:cs="Times New Roman"/>
          <w:sz w:val="20"/>
          <w:szCs w:val="20"/>
          <w:lang w:val="en-US"/>
        </w:rPr>
        <w:t xml:space="preserve"> 2</w:t>
      </w:r>
      <w:r w:rsidR="009A536A">
        <w:rPr>
          <w:rFonts w:ascii="Times New Roman" w:hAnsi="Times New Roman" w:cs="Times New Roman"/>
          <w:sz w:val="20"/>
          <w:szCs w:val="20"/>
          <w:lang w:val="en-US"/>
        </w:rPr>
        <w:t xml:space="preserve"> </w:t>
      </w:r>
      <w:r w:rsidRPr="00582C25">
        <w:rPr>
          <w:rFonts w:ascii="Times New Roman" w:hAnsi="Times New Roman" w:cs="Times New Roman"/>
          <w:sz w:val="20"/>
          <w:szCs w:val="20"/>
          <w:lang w:val="en-US"/>
        </w:rPr>
        <w:t>(Deduction and aggregation method) and a combination of methods 1 and 2.</w:t>
      </w:r>
    </w:p>
    <w:p w:rsidR="00F723BF" w:rsidRDefault="00F723BF" w:rsidP="00F7273F">
      <w:pPr>
        <w:snapToGrid w:val="0"/>
        <w:spacing w:after="0" w:line="240" w:lineRule="auto"/>
        <w:jc w:val="both"/>
        <w:rPr>
          <w:rFonts w:ascii="Times New Roman" w:hAnsi="Times New Roman" w:cs="Times New Roman"/>
          <w:sz w:val="20"/>
          <w:szCs w:val="20"/>
          <w:lang w:val="en-US"/>
        </w:rPr>
      </w:pPr>
    </w:p>
    <w:p w:rsidR="00ED4804" w:rsidRPr="00582C25" w:rsidRDefault="00DB6098" w:rsidP="00F7273F">
      <w:pPr>
        <w:snapToGrid w:val="0"/>
        <w:spacing w:after="0" w:line="240" w:lineRule="auto"/>
        <w:jc w:val="both"/>
        <w:rPr>
          <w:rFonts w:ascii="Times New Roman" w:hAnsi="Times New Roman" w:cs="Times New Roman"/>
          <w:sz w:val="20"/>
          <w:szCs w:val="20"/>
          <w:lang w:val="en-US"/>
        </w:rPr>
      </w:pPr>
      <w:r w:rsidRPr="00582C25">
        <w:rPr>
          <w:rFonts w:ascii="Times New Roman" w:hAnsi="Times New Roman" w:cs="Times New Roman"/>
          <w:sz w:val="20"/>
          <w:szCs w:val="20"/>
          <w:lang w:val="en-US"/>
        </w:rPr>
        <w:t>For non-controlled participations guarantees provided and guarantees received are included on a proportional basis when method 1 is applied. When method 2 is applied these guarantees are reported with the tot</w:t>
      </w:r>
      <w:r w:rsidR="00F94A74" w:rsidRPr="00582C25">
        <w:rPr>
          <w:rFonts w:ascii="Times New Roman" w:hAnsi="Times New Roman" w:cs="Times New Roman"/>
          <w:sz w:val="20"/>
          <w:szCs w:val="20"/>
          <w:lang w:val="en-US"/>
        </w:rPr>
        <w:t>a</w:t>
      </w:r>
      <w:r w:rsidRPr="00582C25">
        <w:rPr>
          <w:rFonts w:ascii="Times New Roman" w:hAnsi="Times New Roman" w:cs="Times New Roman"/>
          <w:sz w:val="20"/>
          <w:szCs w:val="20"/>
          <w:lang w:val="en-US"/>
        </w:rPr>
        <w:t>l amount.</w:t>
      </w:r>
      <w:r w:rsidR="009A536A">
        <w:rPr>
          <w:rFonts w:ascii="Times New Roman" w:hAnsi="Times New Roman" w:cs="Times New Roman"/>
          <w:sz w:val="20"/>
          <w:szCs w:val="20"/>
          <w:lang w:val="en-US"/>
        </w:rPr>
        <w:t xml:space="preserve"> </w:t>
      </w:r>
    </w:p>
    <w:p w:rsidR="00F7273F" w:rsidRPr="00582C25" w:rsidRDefault="00F7273F" w:rsidP="00603C6B">
      <w:pPr>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339"/>
        <w:gridCol w:w="2440"/>
        <w:gridCol w:w="5463"/>
      </w:tblGrid>
      <w:tr w:rsidR="007F207E" w:rsidRPr="005E44A0" w:rsidTr="00582C25">
        <w:tc>
          <w:tcPr>
            <w:tcW w:w="0" w:type="auto"/>
            <w:noWrap/>
            <w:hideMark/>
          </w:tcPr>
          <w:p w:rsidR="0081601E" w:rsidRPr="00582C25" w:rsidRDefault="0081601E" w:rsidP="0081601E">
            <w:pPr>
              <w:jc w:val="center"/>
              <w:rPr>
                <w:rFonts w:ascii="Times New Roman" w:hAnsi="Times New Roman" w:cs="Times New Roman"/>
                <w:sz w:val="20"/>
                <w:szCs w:val="20"/>
              </w:rPr>
            </w:pPr>
          </w:p>
        </w:tc>
        <w:tc>
          <w:tcPr>
            <w:tcW w:w="0" w:type="auto"/>
            <w:hideMark/>
          </w:tcPr>
          <w:p w:rsidR="0081601E" w:rsidRPr="00582C25" w:rsidRDefault="0081601E" w:rsidP="0081601E">
            <w:pPr>
              <w:jc w:val="center"/>
              <w:rPr>
                <w:rFonts w:ascii="Times New Roman" w:hAnsi="Times New Roman" w:cs="Times New Roman"/>
                <w:b/>
                <w:bCs/>
                <w:sz w:val="20"/>
                <w:szCs w:val="20"/>
              </w:rPr>
            </w:pPr>
            <w:r w:rsidRPr="00582C25">
              <w:rPr>
                <w:rFonts w:ascii="Times New Roman" w:hAnsi="Times New Roman" w:cs="Times New Roman"/>
                <w:b/>
                <w:bCs/>
                <w:sz w:val="20"/>
                <w:szCs w:val="20"/>
              </w:rPr>
              <w:t>ITEM</w:t>
            </w:r>
          </w:p>
        </w:tc>
        <w:tc>
          <w:tcPr>
            <w:tcW w:w="0" w:type="auto"/>
            <w:hideMark/>
          </w:tcPr>
          <w:p w:rsidR="0081601E" w:rsidRPr="00582C25" w:rsidRDefault="0081601E" w:rsidP="0081601E">
            <w:pPr>
              <w:jc w:val="center"/>
              <w:rPr>
                <w:rFonts w:ascii="Times New Roman" w:hAnsi="Times New Roman" w:cs="Times New Roman"/>
                <w:b/>
                <w:bCs/>
                <w:sz w:val="20"/>
                <w:szCs w:val="20"/>
              </w:rPr>
            </w:pPr>
            <w:r w:rsidRPr="00582C25">
              <w:rPr>
                <w:rFonts w:ascii="Times New Roman" w:hAnsi="Times New Roman" w:cs="Times New Roman"/>
                <w:b/>
                <w:bCs/>
                <w:sz w:val="20"/>
                <w:szCs w:val="20"/>
              </w:rPr>
              <w:t>INSTRUCTIONS</w:t>
            </w:r>
          </w:p>
        </w:tc>
      </w:tr>
      <w:tr w:rsidR="007F207E" w:rsidRPr="005E44A0" w:rsidTr="00582C25">
        <w:tc>
          <w:tcPr>
            <w:tcW w:w="0" w:type="auto"/>
            <w:hideMark/>
          </w:tcPr>
          <w:p w:rsidR="005E44A0" w:rsidRPr="00B276B8" w:rsidRDefault="00603C6B" w:rsidP="005E44A0">
            <w:pPr>
              <w:rPr>
                <w:rFonts w:ascii="Times New Roman" w:hAnsi="Times New Roman" w:cs="Times New Roman"/>
                <w:sz w:val="20"/>
                <w:szCs w:val="20"/>
              </w:rPr>
            </w:pPr>
            <w:r w:rsidRPr="00582C25">
              <w:rPr>
                <w:rFonts w:ascii="Times New Roman" w:hAnsi="Times New Roman" w:cs="Times New Roman"/>
                <w:sz w:val="20"/>
                <w:szCs w:val="20"/>
              </w:rPr>
              <w:t>C0010/</w:t>
            </w:r>
            <w:r w:rsidR="00F94146" w:rsidRPr="00582C25">
              <w:rPr>
                <w:rFonts w:ascii="Times New Roman" w:hAnsi="Times New Roman" w:cs="Times New Roman"/>
                <w:sz w:val="20"/>
                <w:szCs w:val="20"/>
              </w:rPr>
              <w:t>R0</w:t>
            </w:r>
            <w:r w:rsidRPr="00582C25">
              <w:rPr>
                <w:rFonts w:ascii="Times New Roman" w:hAnsi="Times New Roman" w:cs="Times New Roman"/>
                <w:sz w:val="20"/>
                <w:szCs w:val="20"/>
              </w:rPr>
              <w:t>010</w:t>
            </w:r>
          </w:p>
          <w:p w:rsidR="0081601E" w:rsidRPr="00582C25" w:rsidRDefault="005E44A0" w:rsidP="005E44A0">
            <w:pPr>
              <w:rPr>
                <w:rFonts w:ascii="Times New Roman" w:hAnsi="Times New Roman" w:cs="Times New Roman"/>
                <w:sz w:val="20"/>
                <w:szCs w:val="20"/>
              </w:rPr>
            </w:pPr>
            <w:r w:rsidRPr="00B276B8">
              <w:rPr>
                <w:rFonts w:ascii="Times New Roman" w:hAnsi="Times New Roman" w:cs="Times New Roman"/>
                <w:sz w:val="20"/>
                <w:szCs w:val="20"/>
              </w:rPr>
              <w:t>(A2)</w:t>
            </w:r>
          </w:p>
        </w:tc>
        <w:tc>
          <w:tcPr>
            <w:tcW w:w="0" w:type="auto"/>
            <w:hideMark/>
          </w:tcPr>
          <w:p w:rsidR="0081601E" w:rsidRPr="00582C25" w:rsidRDefault="00660913" w:rsidP="00660913">
            <w:pPr>
              <w:rPr>
                <w:rFonts w:ascii="Times New Roman" w:hAnsi="Times New Roman" w:cs="Times New Roman"/>
                <w:sz w:val="20"/>
                <w:szCs w:val="20"/>
              </w:rPr>
            </w:pPr>
            <w:r w:rsidRPr="005D0DEF">
              <w:rPr>
                <w:rFonts w:ascii="Times New Roman" w:hAnsi="Times New Roman" w:cs="Times New Roman"/>
                <w:sz w:val="20"/>
                <w:szCs w:val="20"/>
              </w:rPr>
              <w:t xml:space="preserve">Maximum value - Guarantees provided by the </w:t>
            </w:r>
            <w:r>
              <w:rPr>
                <w:rFonts w:ascii="Times New Roman" w:hAnsi="Times New Roman" w:cs="Times New Roman"/>
                <w:sz w:val="20"/>
                <w:szCs w:val="20"/>
              </w:rPr>
              <w:t>group</w:t>
            </w:r>
            <w:r w:rsidRPr="005D0DEF">
              <w:rPr>
                <w:rFonts w:ascii="Times New Roman" w:hAnsi="Times New Roman" w:cs="Times New Roman"/>
                <w:sz w:val="20"/>
                <w:szCs w:val="20"/>
              </w:rPr>
              <w:t>, including letters of credit</w:t>
            </w:r>
          </w:p>
        </w:tc>
        <w:tc>
          <w:tcPr>
            <w:tcW w:w="0" w:type="auto"/>
            <w:hideMark/>
          </w:tcPr>
          <w:p w:rsidR="00E62F2A" w:rsidRPr="00582C25" w:rsidRDefault="0032770F" w:rsidP="00051903">
            <w:pPr>
              <w:rPr>
                <w:rFonts w:ascii="Times New Roman" w:hAnsi="Times New Roman" w:cs="Times New Roman"/>
                <w:sz w:val="20"/>
                <w:szCs w:val="20"/>
              </w:rPr>
            </w:pPr>
            <w:r w:rsidRPr="005D0DEF">
              <w:rPr>
                <w:rFonts w:ascii="Times New Roman" w:hAnsi="Times New Roman" w:cs="Times New Roman"/>
                <w:sz w:val="20"/>
                <w:szCs w:val="20"/>
              </w:rPr>
              <w:t xml:space="preserve">Sum of all possible cash </w:t>
            </w:r>
            <w:ins w:id="50" w:author="Author">
              <w:r w:rsidR="000244D4">
                <w:rPr>
                  <w:rFonts w:ascii="Times New Roman" w:hAnsi="Times New Roman" w:cs="Times New Roman"/>
                  <w:sz w:val="20"/>
                  <w:szCs w:val="20"/>
                </w:rPr>
                <w:t>out-</w:t>
              </w:r>
            </w:ins>
            <w:r w:rsidRPr="005D0DEF">
              <w:rPr>
                <w:rFonts w:ascii="Times New Roman" w:hAnsi="Times New Roman" w:cs="Times New Roman"/>
                <w:sz w:val="20"/>
                <w:szCs w:val="20"/>
              </w:rPr>
              <w:t>flows</w:t>
            </w:r>
            <w:r w:rsidRPr="00B276B8">
              <w:rPr>
                <w:rFonts w:ascii="Times New Roman" w:hAnsi="Times New Roman" w:cs="Times New Roman"/>
                <w:sz w:val="20"/>
                <w:szCs w:val="20"/>
              </w:rPr>
              <w:t xml:space="preserve"> </w:t>
            </w:r>
            <w:ins w:id="51" w:author="Author">
              <w:r w:rsidR="000244D4">
                <w:rPr>
                  <w:rFonts w:ascii="Times New Roman" w:hAnsi="Times New Roman" w:cs="Times New Roman"/>
                  <w:sz w:val="20"/>
                  <w:szCs w:val="20"/>
                </w:rPr>
                <w:t>related to</w:t>
              </w:r>
              <w:r w:rsidR="000244D4" w:rsidRPr="00B276B8">
                <w:rPr>
                  <w:rFonts w:ascii="Times New Roman" w:hAnsi="Times New Roman" w:cs="Times New Roman"/>
                  <w:sz w:val="20"/>
                  <w:szCs w:val="20"/>
                </w:rPr>
                <w:t xml:space="preserve"> </w:t>
              </w:r>
            </w:ins>
            <w:del w:id="52" w:author="Author">
              <w:r w:rsidRPr="00B276B8" w:rsidDel="000244D4">
                <w:rPr>
                  <w:rFonts w:ascii="Times New Roman" w:hAnsi="Times New Roman" w:cs="Times New Roman"/>
                  <w:sz w:val="20"/>
                  <w:szCs w:val="20"/>
                </w:rPr>
                <w:delText>of letters of credit/</w:delText>
              </w:r>
            </w:del>
            <w:r w:rsidRPr="00B276B8">
              <w:rPr>
                <w:rFonts w:ascii="Times New Roman" w:hAnsi="Times New Roman" w:cs="Times New Roman"/>
                <w:sz w:val="20"/>
                <w:szCs w:val="20"/>
              </w:rPr>
              <w:t>guarantees</w:t>
            </w:r>
            <w:r w:rsidRPr="005D0DEF">
              <w:rPr>
                <w:rFonts w:ascii="Times New Roman" w:hAnsi="Times New Roman" w:cs="Times New Roman"/>
                <w:sz w:val="20"/>
                <w:szCs w:val="20"/>
              </w:rPr>
              <w:t xml:space="preserve"> if events triggering guarantees were all to happen in relation to guarantees provided by the undertaking to another party</w:t>
            </w:r>
            <w:ins w:id="53" w:author="Author">
              <w:r w:rsidR="000244D4">
                <w:rPr>
                  <w:rFonts w:ascii="Times New Roman" w:hAnsi="Times New Roman" w:cs="Times New Roman"/>
                  <w:sz w:val="20"/>
                  <w:szCs w:val="20"/>
                </w:rPr>
                <w:t>. It</w:t>
              </w:r>
            </w:ins>
            <w:r w:rsidRPr="005D0DEF">
              <w:rPr>
                <w:rFonts w:ascii="Times New Roman" w:hAnsi="Times New Roman" w:cs="Times New Roman"/>
                <w:sz w:val="20"/>
                <w:szCs w:val="20"/>
              </w:rPr>
              <w:t xml:space="preserve"> </w:t>
            </w:r>
            <w:del w:id="54" w:author="Author">
              <w:r w:rsidRPr="005D0DEF" w:rsidDel="000244D4">
                <w:rPr>
                  <w:rFonts w:ascii="Times New Roman" w:hAnsi="Times New Roman" w:cs="Times New Roman"/>
                  <w:sz w:val="20"/>
                  <w:szCs w:val="20"/>
                </w:rPr>
                <w:delText>(</w:delText>
              </w:r>
            </w:del>
            <w:r w:rsidRPr="005D0DEF">
              <w:rPr>
                <w:rFonts w:ascii="Times New Roman" w:hAnsi="Times New Roman" w:cs="Times New Roman"/>
                <w:sz w:val="20"/>
                <w:szCs w:val="20"/>
              </w:rPr>
              <w:t>includes</w:t>
            </w:r>
            <w:ins w:id="55" w:author="Author">
              <w:r w:rsidR="000244D4">
                <w:rPr>
                  <w:rFonts w:ascii="Times New Roman" w:hAnsi="Times New Roman" w:cs="Times New Roman"/>
                  <w:sz w:val="20"/>
                  <w:szCs w:val="20"/>
                </w:rPr>
                <w:t xml:space="preserve"> cash-flows related to</w:t>
              </w:r>
            </w:ins>
            <w:r w:rsidRPr="005D0DEF">
              <w:rPr>
                <w:rFonts w:ascii="Times New Roman" w:hAnsi="Times New Roman" w:cs="Times New Roman"/>
                <w:sz w:val="20"/>
                <w:szCs w:val="20"/>
              </w:rPr>
              <w:t xml:space="preserve"> letter of credit</w:t>
            </w:r>
            <w:del w:id="56" w:author="Author">
              <w:r w:rsidRPr="005D0DEF" w:rsidDel="000244D4">
                <w:rPr>
                  <w:rFonts w:ascii="Times New Roman" w:hAnsi="Times New Roman" w:cs="Times New Roman"/>
                  <w:sz w:val="20"/>
                  <w:szCs w:val="20"/>
                </w:rPr>
                <w:delText>)</w:delText>
              </w:r>
            </w:del>
            <w:r w:rsidRPr="00B276B8">
              <w:rPr>
                <w:rFonts w:ascii="Times New Roman" w:hAnsi="Times New Roman" w:cs="Times New Roman"/>
                <w:sz w:val="20"/>
                <w:szCs w:val="20"/>
              </w:rPr>
              <w:t>.</w:t>
            </w:r>
          </w:p>
          <w:p w:rsidR="0032770F" w:rsidRDefault="0032770F" w:rsidP="00051903">
            <w:pPr>
              <w:rPr>
                <w:rFonts w:ascii="Times New Roman" w:hAnsi="Times New Roman" w:cs="Times New Roman"/>
                <w:sz w:val="20"/>
                <w:szCs w:val="20"/>
              </w:rPr>
            </w:pPr>
          </w:p>
          <w:p w:rsidR="000244D4" w:rsidRDefault="000244D4" w:rsidP="00051903">
            <w:pPr>
              <w:rPr>
                <w:ins w:id="57" w:author="Author"/>
                <w:rFonts w:ascii="Times New Roman" w:hAnsi="Times New Roman" w:cs="Times New Roman"/>
                <w:sz w:val="20"/>
                <w:szCs w:val="20"/>
              </w:rPr>
            </w:pPr>
            <w:ins w:id="58" w:author="Author">
              <w:r>
                <w:rPr>
                  <w:rFonts w:ascii="Times New Roman" w:hAnsi="Times New Roman" w:cs="Times New Roman"/>
                  <w:sz w:val="20"/>
                  <w:szCs w:val="20"/>
                </w:rPr>
                <w:t>In case any guarantee is also identified as contingent liability under R0310, the maximum amount should also be included in this row.</w:t>
              </w:r>
            </w:ins>
          </w:p>
          <w:p w:rsidR="000244D4" w:rsidRDefault="000244D4" w:rsidP="00051903">
            <w:pPr>
              <w:rPr>
                <w:ins w:id="59" w:author="Author"/>
                <w:rFonts w:ascii="Times New Roman" w:hAnsi="Times New Roman" w:cs="Times New Roman"/>
                <w:sz w:val="20"/>
                <w:szCs w:val="20"/>
              </w:rPr>
            </w:pPr>
          </w:p>
          <w:p w:rsidR="0081601E" w:rsidRPr="00582C25" w:rsidRDefault="00364CAC" w:rsidP="00051903">
            <w:pPr>
              <w:rPr>
                <w:rFonts w:ascii="Times New Roman" w:hAnsi="Times New Roman" w:cs="Times New Roman"/>
                <w:sz w:val="20"/>
                <w:szCs w:val="20"/>
              </w:rPr>
            </w:pPr>
            <w:r w:rsidRPr="00582C25">
              <w:rPr>
                <w:rFonts w:ascii="Times New Roman" w:hAnsi="Times New Roman" w:cs="Times New Roman"/>
                <w:sz w:val="20"/>
                <w:szCs w:val="20"/>
              </w:rPr>
              <w:t>Internal guarantees within the scope of the group are not reported in this template.</w:t>
            </w:r>
          </w:p>
        </w:tc>
      </w:tr>
      <w:tr w:rsidR="00A24456" w:rsidRPr="005E44A0" w:rsidTr="00582C25">
        <w:tc>
          <w:tcPr>
            <w:tcW w:w="0" w:type="auto"/>
            <w:hideMark/>
          </w:tcPr>
          <w:p w:rsidR="009A536A" w:rsidRDefault="00A24456" w:rsidP="00A24456">
            <w:pPr>
              <w:rPr>
                <w:rFonts w:ascii="Times New Roman" w:hAnsi="Times New Roman" w:cs="Times New Roman"/>
                <w:sz w:val="20"/>
                <w:szCs w:val="20"/>
              </w:rPr>
            </w:pPr>
            <w:r w:rsidRPr="00582C25">
              <w:rPr>
                <w:rFonts w:ascii="Times New Roman" w:hAnsi="Times New Roman" w:cs="Times New Roman"/>
                <w:sz w:val="20"/>
                <w:szCs w:val="20"/>
              </w:rPr>
              <w:lastRenderedPageBreak/>
              <w:t>C0010/</w:t>
            </w:r>
            <w:r w:rsidR="00F94146" w:rsidRPr="00582C25">
              <w:rPr>
                <w:rFonts w:ascii="Times New Roman" w:hAnsi="Times New Roman" w:cs="Times New Roman"/>
                <w:sz w:val="20"/>
                <w:szCs w:val="20"/>
              </w:rPr>
              <w:t>R0</w:t>
            </w:r>
            <w:r w:rsidRPr="00582C25">
              <w:rPr>
                <w:rFonts w:ascii="Times New Roman" w:hAnsi="Times New Roman" w:cs="Times New Roman"/>
                <w:sz w:val="20"/>
                <w:szCs w:val="20"/>
              </w:rPr>
              <w:t>030</w:t>
            </w:r>
          </w:p>
          <w:p w:rsidR="00A24456" w:rsidRPr="00582C25" w:rsidRDefault="009A536A" w:rsidP="00A24456">
            <w:pPr>
              <w:rPr>
                <w:rFonts w:ascii="Times New Roman" w:hAnsi="Times New Roman" w:cs="Times New Roman"/>
                <w:sz w:val="20"/>
                <w:szCs w:val="20"/>
              </w:rPr>
            </w:pPr>
            <w:r w:rsidRPr="00B276B8">
              <w:rPr>
                <w:rFonts w:ascii="Times New Roman" w:hAnsi="Times New Roman" w:cs="Times New Roman"/>
                <w:sz w:val="20"/>
                <w:szCs w:val="20"/>
              </w:rPr>
              <w:t>(A3B)</w:t>
            </w:r>
          </w:p>
        </w:tc>
        <w:tc>
          <w:tcPr>
            <w:tcW w:w="0" w:type="auto"/>
            <w:hideMark/>
          </w:tcPr>
          <w:p w:rsidR="00A24456" w:rsidRPr="002103DF" w:rsidRDefault="00660913" w:rsidP="00660913">
            <w:pPr>
              <w:rPr>
                <w:rFonts w:ascii="Times New Roman" w:hAnsi="Times New Roman" w:cs="Times New Roman"/>
                <w:sz w:val="20"/>
                <w:szCs w:val="20"/>
              </w:rPr>
            </w:pPr>
            <w:r w:rsidRPr="002103DF">
              <w:rPr>
                <w:rFonts w:ascii="Times New Roman" w:hAnsi="Times New Roman" w:cs="Times New Roman"/>
                <w:sz w:val="20"/>
                <w:szCs w:val="20"/>
              </w:rPr>
              <w:t>Maximum value - Guarantees received by the group, including letters of credit</w:t>
            </w:r>
          </w:p>
        </w:tc>
        <w:tc>
          <w:tcPr>
            <w:tcW w:w="0" w:type="auto"/>
            <w:hideMark/>
          </w:tcPr>
          <w:p w:rsidR="00E62F2A" w:rsidRPr="002103DF" w:rsidRDefault="0032770F" w:rsidP="00EB117B">
            <w:pPr>
              <w:rPr>
                <w:rFonts w:ascii="Times New Roman" w:hAnsi="Times New Roman" w:cs="Times New Roman"/>
                <w:sz w:val="20"/>
                <w:szCs w:val="20"/>
              </w:rPr>
            </w:pPr>
            <w:r w:rsidRPr="002103DF">
              <w:rPr>
                <w:rFonts w:ascii="Times New Roman" w:hAnsi="Times New Roman" w:cs="Times New Roman"/>
                <w:sz w:val="20"/>
                <w:szCs w:val="20"/>
              </w:rPr>
              <w:t xml:space="preserve">Sum of all possible cash </w:t>
            </w:r>
            <w:ins w:id="60" w:author="Author">
              <w:r w:rsidR="000244D4" w:rsidRPr="002103DF">
                <w:rPr>
                  <w:rFonts w:ascii="Times New Roman" w:hAnsi="Times New Roman" w:cs="Times New Roman"/>
                  <w:sz w:val="20"/>
                  <w:szCs w:val="20"/>
                </w:rPr>
                <w:t>in-</w:t>
              </w:r>
            </w:ins>
            <w:r w:rsidRPr="002103DF">
              <w:rPr>
                <w:rFonts w:ascii="Times New Roman" w:hAnsi="Times New Roman" w:cs="Times New Roman"/>
                <w:sz w:val="20"/>
                <w:szCs w:val="20"/>
              </w:rPr>
              <w:t xml:space="preserve">flows </w:t>
            </w:r>
            <w:ins w:id="61" w:author="Author">
              <w:r w:rsidR="000244D4" w:rsidRPr="002103DF">
                <w:rPr>
                  <w:rFonts w:ascii="Times New Roman" w:hAnsi="Times New Roman" w:cs="Times New Roman"/>
                  <w:sz w:val="20"/>
                  <w:szCs w:val="20"/>
                </w:rPr>
                <w:t xml:space="preserve">related to </w:t>
              </w:r>
            </w:ins>
            <w:del w:id="62" w:author="Author">
              <w:r w:rsidRPr="002103DF" w:rsidDel="000244D4">
                <w:rPr>
                  <w:rFonts w:ascii="Times New Roman" w:hAnsi="Times New Roman" w:cs="Times New Roman"/>
                  <w:sz w:val="20"/>
                  <w:szCs w:val="20"/>
                </w:rPr>
                <w:delText>of letters of credit/</w:delText>
              </w:r>
            </w:del>
            <w:r w:rsidRPr="002103DF">
              <w:rPr>
                <w:rFonts w:ascii="Times New Roman" w:hAnsi="Times New Roman" w:cs="Times New Roman"/>
                <w:sz w:val="20"/>
                <w:szCs w:val="20"/>
              </w:rPr>
              <w:t>guarantees if events triggering guarantees were all to happen in relation to guarantees received by the undertaking from another party to guarantee the payment of the liabilities due by the undertaking (includes letter of credit, undrawn committed borrowing facilities).</w:t>
            </w:r>
          </w:p>
          <w:p w:rsidR="0032770F" w:rsidRPr="002103DF" w:rsidRDefault="0032770F" w:rsidP="00EB117B">
            <w:pPr>
              <w:rPr>
                <w:rFonts w:ascii="Times New Roman" w:hAnsi="Times New Roman" w:cs="Times New Roman"/>
                <w:sz w:val="20"/>
                <w:szCs w:val="20"/>
              </w:rPr>
            </w:pPr>
          </w:p>
          <w:p w:rsidR="00A24456" w:rsidRPr="002103DF" w:rsidRDefault="00364CAC" w:rsidP="00EB117B">
            <w:pPr>
              <w:rPr>
                <w:rFonts w:ascii="Times New Roman" w:hAnsi="Times New Roman" w:cs="Times New Roman"/>
                <w:sz w:val="20"/>
                <w:szCs w:val="20"/>
              </w:rPr>
            </w:pPr>
            <w:r w:rsidRPr="002103DF">
              <w:rPr>
                <w:rFonts w:ascii="Times New Roman" w:hAnsi="Times New Roman" w:cs="Times New Roman"/>
                <w:sz w:val="20"/>
                <w:szCs w:val="20"/>
              </w:rPr>
              <w:t>Internal guarantees within the scope of the group are not reported in this template.</w:t>
            </w:r>
          </w:p>
        </w:tc>
      </w:tr>
      <w:tr w:rsidR="00A24456" w:rsidRPr="005E44A0" w:rsidDel="000244D4" w:rsidTr="00582C25">
        <w:trPr>
          <w:del w:id="63" w:author="Author"/>
        </w:trPr>
        <w:tc>
          <w:tcPr>
            <w:tcW w:w="0" w:type="auto"/>
            <w:hideMark/>
          </w:tcPr>
          <w:p w:rsidR="00A24456" w:rsidDel="000244D4" w:rsidRDefault="00A24456" w:rsidP="00EB117B">
            <w:pPr>
              <w:rPr>
                <w:del w:id="64" w:author="Author"/>
                <w:rFonts w:ascii="Times New Roman" w:hAnsi="Times New Roman" w:cs="Times New Roman"/>
                <w:sz w:val="20"/>
                <w:szCs w:val="20"/>
              </w:rPr>
            </w:pPr>
            <w:del w:id="65" w:author="Author">
              <w:r w:rsidRPr="00582C25" w:rsidDel="000244D4">
                <w:rPr>
                  <w:rFonts w:ascii="Times New Roman" w:hAnsi="Times New Roman" w:cs="Times New Roman"/>
                  <w:sz w:val="20"/>
                  <w:szCs w:val="20"/>
                </w:rPr>
                <w:delText>C0030/</w:delText>
              </w:r>
              <w:r w:rsidR="00F94146" w:rsidRPr="00582C25" w:rsidDel="000244D4">
                <w:rPr>
                  <w:rFonts w:ascii="Times New Roman" w:hAnsi="Times New Roman" w:cs="Times New Roman"/>
                  <w:sz w:val="20"/>
                  <w:szCs w:val="20"/>
                </w:rPr>
                <w:delText>R0</w:delText>
              </w:r>
              <w:r w:rsidRPr="00582C25" w:rsidDel="000244D4">
                <w:rPr>
                  <w:rFonts w:ascii="Times New Roman" w:hAnsi="Times New Roman" w:cs="Times New Roman"/>
                  <w:sz w:val="20"/>
                  <w:szCs w:val="20"/>
                </w:rPr>
                <w:delText>030</w:delText>
              </w:r>
            </w:del>
          </w:p>
          <w:p w:rsidR="009A536A" w:rsidRPr="00582C25" w:rsidDel="000244D4" w:rsidRDefault="009A536A" w:rsidP="00EB117B">
            <w:pPr>
              <w:rPr>
                <w:del w:id="66" w:author="Author"/>
                <w:rFonts w:ascii="Times New Roman" w:hAnsi="Times New Roman" w:cs="Times New Roman"/>
                <w:sz w:val="20"/>
                <w:szCs w:val="20"/>
              </w:rPr>
            </w:pPr>
            <w:del w:id="67" w:author="Author">
              <w:r w:rsidRPr="00B276B8" w:rsidDel="000244D4">
                <w:rPr>
                  <w:rFonts w:ascii="Times New Roman" w:hAnsi="Times New Roman" w:cs="Times New Roman"/>
                  <w:sz w:val="20"/>
                  <w:szCs w:val="20"/>
                </w:rPr>
                <w:delText>(B3B)</w:delText>
              </w:r>
            </w:del>
          </w:p>
        </w:tc>
        <w:tc>
          <w:tcPr>
            <w:tcW w:w="0" w:type="auto"/>
            <w:hideMark/>
          </w:tcPr>
          <w:p w:rsidR="00A24456" w:rsidRPr="002103DF" w:rsidDel="000244D4" w:rsidRDefault="00660913" w:rsidP="00660913">
            <w:pPr>
              <w:rPr>
                <w:del w:id="68" w:author="Author"/>
                <w:rFonts w:ascii="Times New Roman" w:hAnsi="Times New Roman" w:cs="Times New Roman"/>
                <w:sz w:val="20"/>
                <w:szCs w:val="20"/>
              </w:rPr>
            </w:pPr>
            <w:del w:id="69" w:author="Author">
              <w:r w:rsidRPr="002103DF" w:rsidDel="000244D4">
                <w:rPr>
                  <w:rFonts w:ascii="Times New Roman" w:hAnsi="Times New Roman" w:cs="Times New Roman"/>
                  <w:sz w:val="20"/>
                  <w:szCs w:val="20"/>
                </w:rPr>
                <w:delText>Value of guaranteed assets - Guarantees received by the group, including letters of credit</w:delText>
              </w:r>
            </w:del>
          </w:p>
        </w:tc>
        <w:tc>
          <w:tcPr>
            <w:tcW w:w="0" w:type="auto"/>
            <w:hideMark/>
          </w:tcPr>
          <w:p w:rsidR="00A24456" w:rsidRPr="002103DF" w:rsidDel="000244D4" w:rsidRDefault="00355BBA">
            <w:pPr>
              <w:rPr>
                <w:del w:id="70" w:author="Author"/>
                <w:rFonts w:ascii="Times New Roman" w:hAnsi="Times New Roman" w:cs="Times New Roman"/>
                <w:sz w:val="20"/>
                <w:szCs w:val="20"/>
              </w:rPr>
            </w:pPr>
            <w:del w:id="71" w:author="Author">
              <w:r w:rsidRPr="002103DF" w:rsidDel="000244D4">
                <w:rPr>
                  <w:rFonts w:ascii="Times New Roman" w:hAnsi="Times New Roman" w:cs="Times New Roman"/>
                  <w:sz w:val="20"/>
                  <w:szCs w:val="20"/>
                </w:rPr>
                <w:delText xml:space="preserve">Value of the guaranteed asset for which the </w:delText>
              </w:r>
              <w:r w:rsidR="00A24456" w:rsidRPr="002103DF" w:rsidDel="000244D4">
                <w:rPr>
                  <w:rFonts w:ascii="Times New Roman" w:hAnsi="Times New Roman" w:cs="Times New Roman"/>
                  <w:sz w:val="20"/>
                  <w:szCs w:val="20"/>
                </w:rPr>
                <w:delText xml:space="preserve">guarantees </w:delText>
              </w:r>
              <w:r w:rsidRPr="002103DF" w:rsidDel="000244D4">
                <w:rPr>
                  <w:rFonts w:ascii="Times New Roman" w:hAnsi="Times New Roman" w:cs="Times New Roman"/>
                  <w:sz w:val="20"/>
                  <w:szCs w:val="20"/>
                </w:rPr>
                <w:delText xml:space="preserve">are </w:delText>
              </w:r>
              <w:r w:rsidR="00A24456" w:rsidRPr="002103DF" w:rsidDel="000244D4">
                <w:rPr>
                  <w:rFonts w:ascii="Times New Roman" w:hAnsi="Times New Roman" w:cs="Times New Roman"/>
                  <w:sz w:val="20"/>
                  <w:szCs w:val="20"/>
                </w:rPr>
                <w:delText>received</w:delText>
              </w:r>
              <w:r w:rsidR="00D05A0E" w:rsidRPr="002103DF" w:rsidDel="000244D4">
                <w:rPr>
                  <w:rFonts w:ascii="Times New Roman" w:hAnsi="Times New Roman" w:cs="Times New Roman"/>
                  <w:sz w:val="20"/>
                  <w:szCs w:val="20"/>
                </w:rPr>
                <w:delText>.</w:delText>
              </w:r>
            </w:del>
          </w:p>
          <w:p w:rsidR="00D05A0E" w:rsidRPr="002103DF" w:rsidDel="000244D4" w:rsidRDefault="00D05A0E">
            <w:pPr>
              <w:rPr>
                <w:del w:id="72" w:author="Author"/>
                <w:rFonts w:ascii="Times New Roman" w:hAnsi="Times New Roman" w:cs="Times New Roman"/>
                <w:sz w:val="20"/>
                <w:szCs w:val="20"/>
              </w:rPr>
            </w:pPr>
          </w:p>
          <w:p w:rsidR="00D05A0E" w:rsidRPr="002103DF" w:rsidDel="000244D4" w:rsidRDefault="00D05A0E">
            <w:pPr>
              <w:rPr>
                <w:del w:id="73" w:author="Author"/>
                <w:rFonts w:ascii="Times New Roman" w:hAnsi="Times New Roman" w:cs="Times New Roman"/>
                <w:sz w:val="20"/>
                <w:szCs w:val="20"/>
              </w:rPr>
            </w:pPr>
            <w:del w:id="74" w:author="Author">
              <w:r w:rsidRPr="002103DF" w:rsidDel="000244D4">
                <w:rPr>
                  <w:rFonts w:ascii="Times New Roman" w:hAnsi="Times New Roman" w:cs="Times New Roman"/>
                  <w:sz w:val="20"/>
                  <w:szCs w:val="20"/>
                </w:rPr>
                <w:delText xml:space="preserve">Other local/sectoral valuation principles </w:delText>
              </w:r>
              <w:r w:rsidR="00FF6B62" w:rsidRPr="002103DF" w:rsidDel="000244D4">
                <w:rPr>
                  <w:rFonts w:ascii="Times New Roman" w:hAnsi="Times New Roman" w:cs="Times New Roman"/>
                  <w:sz w:val="20"/>
                  <w:szCs w:val="20"/>
                </w:rPr>
                <w:delText xml:space="preserve">than SII ones </w:delText>
              </w:r>
              <w:r w:rsidRPr="002103DF" w:rsidDel="000244D4">
                <w:rPr>
                  <w:rFonts w:ascii="Times New Roman" w:hAnsi="Times New Roman" w:cs="Times New Roman"/>
                  <w:sz w:val="20"/>
                  <w:szCs w:val="20"/>
                </w:rPr>
                <w:delText>may be relevant in this case.</w:delText>
              </w:r>
            </w:del>
          </w:p>
        </w:tc>
      </w:tr>
      <w:tr w:rsidR="00A3231D" w:rsidRPr="005E44A0" w:rsidDel="00966BEC" w:rsidTr="00582C25">
        <w:trPr>
          <w:del w:id="75" w:author="Author"/>
        </w:trPr>
        <w:tc>
          <w:tcPr>
            <w:tcW w:w="0" w:type="auto"/>
            <w:hideMark/>
          </w:tcPr>
          <w:p w:rsidR="00A3231D" w:rsidRPr="00582C25" w:rsidDel="00966BEC" w:rsidRDefault="00A3231D" w:rsidP="00A3231D">
            <w:pPr>
              <w:rPr>
                <w:del w:id="76" w:author="Author"/>
                <w:rFonts w:ascii="Times New Roman" w:hAnsi="Times New Roman" w:cs="Times New Roman"/>
                <w:sz w:val="20"/>
                <w:szCs w:val="20"/>
              </w:rPr>
            </w:pPr>
            <w:del w:id="77" w:author="Author">
              <w:r w:rsidRPr="00582C25" w:rsidDel="00966BEC">
                <w:rPr>
                  <w:rFonts w:ascii="Times New Roman" w:hAnsi="Times New Roman" w:cs="Times New Roman"/>
                  <w:sz w:val="20"/>
                  <w:szCs w:val="20"/>
                </w:rPr>
                <w:delText>C0040/</w:delText>
              </w:r>
              <w:r w:rsidR="00F94146" w:rsidRPr="00582C25" w:rsidDel="00966BEC">
                <w:rPr>
                  <w:rFonts w:ascii="Times New Roman" w:hAnsi="Times New Roman" w:cs="Times New Roman"/>
                  <w:sz w:val="20"/>
                  <w:szCs w:val="20"/>
                </w:rPr>
                <w:delText>R0</w:delText>
              </w:r>
              <w:r w:rsidRPr="00582C25" w:rsidDel="00966BEC">
                <w:rPr>
                  <w:rFonts w:ascii="Times New Roman" w:hAnsi="Times New Roman" w:cs="Times New Roman"/>
                  <w:sz w:val="20"/>
                  <w:szCs w:val="20"/>
                </w:rPr>
                <w:delText>010</w:delText>
              </w:r>
            </w:del>
          </w:p>
        </w:tc>
        <w:tc>
          <w:tcPr>
            <w:tcW w:w="0" w:type="auto"/>
            <w:hideMark/>
          </w:tcPr>
          <w:p w:rsidR="00A3231D" w:rsidRPr="002103DF" w:rsidDel="00966BEC" w:rsidRDefault="00660913" w:rsidP="00660913">
            <w:pPr>
              <w:rPr>
                <w:del w:id="78" w:author="Author"/>
                <w:rFonts w:ascii="Times New Roman" w:hAnsi="Times New Roman" w:cs="Times New Roman"/>
                <w:sz w:val="20"/>
                <w:szCs w:val="20"/>
              </w:rPr>
            </w:pPr>
            <w:del w:id="79" w:author="Author">
              <w:r w:rsidRPr="002103DF" w:rsidDel="00966BEC">
                <w:rPr>
                  <w:rFonts w:ascii="Times New Roman" w:hAnsi="Times New Roman" w:cs="Times New Roman"/>
                  <w:sz w:val="20"/>
                  <w:szCs w:val="20"/>
                </w:rPr>
                <w:delText>Value of guaranteed liabilities - Guarantees provided by the group, including letters of credit</w:delText>
              </w:r>
            </w:del>
          </w:p>
        </w:tc>
        <w:tc>
          <w:tcPr>
            <w:tcW w:w="0" w:type="auto"/>
            <w:hideMark/>
          </w:tcPr>
          <w:p w:rsidR="00A3231D" w:rsidRPr="002103DF" w:rsidDel="00966BEC" w:rsidRDefault="00A3231D">
            <w:pPr>
              <w:rPr>
                <w:del w:id="80" w:author="Author"/>
                <w:rFonts w:ascii="Times New Roman" w:hAnsi="Times New Roman" w:cs="Times New Roman"/>
                <w:sz w:val="20"/>
                <w:szCs w:val="20"/>
              </w:rPr>
            </w:pPr>
            <w:del w:id="81" w:author="Author">
              <w:r w:rsidRPr="002103DF" w:rsidDel="00966BEC">
                <w:rPr>
                  <w:rFonts w:ascii="Times New Roman" w:hAnsi="Times New Roman" w:cs="Times New Roman"/>
                  <w:sz w:val="20"/>
                  <w:szCs w:val="20"/>
                </w:rPr>
                <w:delText xml:space="preserve">Value of the </w:delText>
              </w:r>
              <w:r w:rsidR="0032770F" w:rsidRPr="002103DF" w:rsidDel="00966BEC">
                <w:rPr>
                  <w:rFonts w:ascii="Times New Roman" w:hAnsi="Times New Roman" w:cs="Times New Roman"/>
                  <w:sz w:val="20"/>
                  <w:szCs w:val="20"/>
                </w:rPr>
                <w:delText xml:space="preserve">guaranteed </w:delText>
              </w:r>
              <w:r w:rsidRPr="002103DF" w:rsidDel="00966BEC">
                <w:rPr>
                  <w:rFonts w:ascii="Times New Roman" w:hAnsi="Times New Roman" w:cs="Times New Roman"/>
                  <w:sz w:val="20"/>
                  <w:szCs w:val="20"/>
                </w:rPr>
                <w:delText>liabilities for which the guarantees are provided</w:delText>
              </w:r>
              <w:r w:rsidR="000669DD" w:rsidRPr="002103DF" w:rsidDel="00966BEC">
                <w:rPr>
                  <w:rFonts w:ascii="Times New Roman" w:hAnsi="Times New Roman" w:cs="Times New Roman"/>
                  <w:sz w:val="20"/>
                  <w:szCs w:val="20"/>
                </w:rPr>
                <w:delText>.</w:delText>
              </w:r>
            </w:del>
          </w:p>
          <w:p w:rsidR="000669DD" w:rsidRPr="002103DF" w:rsidDel="00966BEC" w:rsidRDefault="000669DD">
            <w:pPr>
              <w:rPr>
                <w:del w:id="82" w:author="Author"/>
                <w:rFonts w:ascii="Times New Roman" w:hAnsi="Times New Roman" w:cs="Times New Roman"/>
                <w:sz w:val="20"/>
                <w:szCs w:val="20"/>
              </w:rPr>
            </w:pPr>
          </w:p>
          <w:p w:rsidR="000669DD" w:rsidRPr="002103DF" w:rsidDel="00966BEC" w:rsidRDefault="000669DD">
            <w:pPr>
              <w:rPr>
                <w:del w:id="83" w:author="Author"/>
                <w:rFonts w:ascii="Times New Roman" w:hAnsi="Times New Roman" w:cs="Times New Roman"/>
                <w:sz w:val="20"/>
                <w:szCs w:val="20"/>
              </w:rPr>
            </w:pPr>
            <w:del w:id="84" w:author="Author">
              <w:r w:rsidRPr="002103DF" w:rsidDel="00966BEC">
                <w:rPr>
                  <w:rFonts w:ascii="Times New Roman" w:hAnsi="Times New Roman" w:cs="Times New Roman"/>
                  <w:sz w:val="20"/>
                  <w:szCs w:val="20"/>
                </w:rPr>
                <w:delText>Other local/sectoral valuation principles than SII ones may be relevant in this case.</w:delText>
              </w:r>
            </w:del>
          </w:p>
        </w:tc>
      </w:tr>
      <w:tr w:rsidR="00430C47" w:rsidRPr="005E44A0" w:rsidTr="00582C25">
        <w:tc>
          <w:tcPr>
            <w:tcW w:w="0" w:type="auto"/>
            <w:hideMark/>
          </w:tcPr>
          <w:p w:rsidR="00430C47" w:rsidRDefault="00430C47" w:rsidP="00F94146">
            <w:pPr>
              <w:rPr>
                <w:ins w:id="85" w:author="Autho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R0100</w:t>
            </w:r>
          </w:p>
          <w:p w:rsidR="00966BEC" w:rsidRPr="00582C25" w:rsidRDefault="00966BEC" w:rsidP="00966BEC">
            <w:pPr>
              <w:rPr>
                <w:rFonts w:ascii="Times New Roman" w:hAnsi="Times New Roman" w:cs="Times New Roman"/>
                <w:sz w:val="20"/>
                <w:szCs w:val="20"/>
              </w:rPr>
            </w:pPr>
            <w:ins w:id="86" w:author="Author">
              <w:r w:rsidRPr="00B276B8">
                <w:rPr>
                  <w:rFonts w:ascii="Times New Roman" w:hAnsi="Times New Roman" w:cs="Times New Roman"/>
                  <w:sz w:val="20"/>
                  <w:szCs w:val="20"/>
                </w:rPr>
                <w:t>(A</w:t>
              </w:r>
              <w:r>
                <w:rPr>
                  <w:rFonts w:ascii="Times New Roman" w:hAnsi="Times New Roman" w:cs="Times New Roman"/>
                  <w:sz w:val="20"/>
                  <w:szCs w:val="20"/>
                </w:rPr>
                <w:t>10</w:t>
              </w:r>
              <w:r w:rsidRPr="00B276B8">
                <w:rPr>
                  <w:rFonts w:ascii="Times New Roman" w:hAnsi="Times New Roman" w:cs="Times New Roman"/>
                  <w:sz w:val="20"/>
                  <w:szCs w:val="20"/>
                </w:rPr>
                <w:t>)</w:t>
              </w:r>
            </w:ins>
          </w:p>
        </w:tc>
        <w:tc>
          <w:tcPr>
            <w:tcW w:w="0" w:type="auto"/>
            <w:hideMark/>
          </w:tcPr>
          <w:p w:rsidR="00430C47" w:rsidRPr="002103DF" w:rsidRDefault="00660913" w:rsidP="003F0330">
            <w:pPr>
              <w:rPr>
                <w:rFonts w:ascii="Times New Roman" w:hAnsi="Times New Roman" w:cs="Times New Roman"/>
                <w:sz w:val="20"/>
                <w:szCs w:val="20"/>
              </w:rPr>
            </w:pPr>
            <w:r w:rsidRPr="002103DF">
              <w:rPr>
                <w:rFonts w:ascii="Times New Roman" w:hAnsi="Times New Roman" w:cs="Times New Roman"/>
                <w:sz w:val="20"/>
                <w:szCs w:val="20"/>
              </w:rPr>
              <w:t>Value of guarantee / collateral / contingent liabilities -</w:t>
            </w:r>
            <w:ins w:id="87" w:author="Author">
              <w:r w:rsidR="00966BEC" w:rsidRPr="002103DF">
                <w:rPr>
                  <w:rFonts w:ascii="Times New Roman" w:hAnsi="Times New Roman" w:cs="Times New Roman"/>
                  <w:sz w:val="20"/>
                  <w:szCs w:val="20"/>
                </w:rPr>
                <w:t xml:space="preserve"> </w:t>
              </w:r>
            </w:ins>
            <w:r w:rsidRPr="002103DF">
              <w:rPr>
                <w:rFonts w:ascii="Times New Roman" w:hAnsi="Times New Roman" w:cs="Times New Roman"/>
                <w:sz w:val="20"/>
                <w:szCs w:val="20"/>
              </w:rPr>
              <w:t>Collateral held for loans made or bonds purchased</w:t>
            </w:r>
          </w:p>
        </w:tc>
        <w:tc>
          <w:tcPr>
            <w:tcW w:w="0" w:type="auto"/>
            <w:hideMark/>
          </w:tcPr>
          <w:p w:rsidR="00430C47" w:rsidRPr="002103DF" w:rsidRDefault="00FD5B9A">
            <w:pPr>
              <w:rPr>
                <w:rFonts w:ascii="Times New Roman" w:hAnsi="Times New Roman" w:cs="Times New Roman"/>
                <w:sz w:val="20"/>
                <w:szCs w:val="20"/>
              </w:rPr>
            </w:pPr>
            <w:ins w:id="88" w:author="Author">
              <w:r w:rsidRPr="002103DF">
                <w:rPr>
                  <w:rFonts w:ascii="Times New Roman" w:hAnsi="Times New Roman" w:cs="Times New Roman"/>
                  <w:sz w:val="20"/>
                  <w:szCs w:val="20"/>
                </w:rPr>
                <w:t xml:space="preserve">Solvency II </w:t>
              </w:r>
            </w:ins>
            <w:del w:id="89" w:author="Author">
              <w:r w:rsidR="00430C47" w:rsidRPr="002103DF" w:rsidDel="00FD5B9A">
                <w:rPr>
                  <w:rFonts w:ascii="Times New Roman" w:hAnsi="Times New Roman" w:cs="Times New Roman"/>
                  <w:sz w:val="20"/>
                  <w:szCs w:val="20"/>
                </w:rPr>
                <w:delText>V</w:delText>
              </w:r>
            </w:del>
            <w:ins w:id="90" w:author="Author">
              <w:r w:rsidRPr="002103DF">
                <w:rPr>
                  <w:rFonts w:ascii="Times New Roman" w:hAnsi="Times New Roman" w:cs="Times New Roman"/>
                  <w:sz w:val="20"/>
                  <w:szCs w:val="20"/>
                </w:rPr>
                <w:t>v</w:t>
              </w:r>
            </w:ins>
            <w:r w:rsidR="00430C47" w:rsidRPr="002103DF">
              <w:rPr>
                <w:rFonts w:ascii="Times New Roman" w:hAnsi="Times New Roman" w:cs="Times New Roman"/>
                <w:sz w:val="20"/>
                <w:szCs w:val="20"/>
              </w:rPr>
              <w:t xml:space="preserve">alue of the </w:t>
            </w:r>
            <w:r w:rsidR="00E81326" w:rsidRPr="002103DF">
              <w:rPr>
                <w:rFonts w:ascii="Times New Roman" w:hAnsi="Times New Roman" w:cs="Times New Roman"/>
                <w:sz w:val="20"/>
                <w:szCs w:val="20"/>
              </w:rPr>
              <w:t>collaterals held for loans made or bonds purchased</w:t>
            </w:r>
            <w:r w:rsidR="00B64C87" w:rsidRPr="002103DF">
              <w:rPr>
                <w:rFonts w:ascii="Times New Roman" w:hAnsi="Times New Roman" w:cs="Times New Roman"/>
                <w:sz w:val="20"/>
                <w:szCs w:val="20"/>
              </w:rPr>
              <w:t>.</w:t>
            </w:r>
          </w:p>
          <w:p w:rsidR="0032770F" w:rsidRPr="002103DF" w:rsidDel="00F02910" w:rsidRDefault="0032770F">
            <w:pPr>
              <w:rPr>
                <w:del w:id="91" w:author="Author"/>
                <w:rFonts w:ascii="Times New Roman" w:hAnsi="Times New Roman" w:cs="Times New Roman"/>
                <w:sz w:val="20"/>
                <w:szCs w:val="20"/>
              </w:rPr>
            </w:pPr>
          </w:p>
          <w:p w:rsidR="0032770F" w:rsidRPr="002103DF" w:rsidDel="00F02910" w:rsidRDefault="00C3732D">
            <w:pPr>
              <w:rPr>
                <w:del w:id="92" w:author="Author"/>
                <w:rFonts w:ascii="Times New Roman" w:hAnsi="Times New Roman" w:cs="Times New Roman"/>
                <w:sz w:val="20"/>
                <w:szCs w:val="20"/>
              </w:rPr>
            </w:pPr>
            <w:del w:id="93" w:author="Author">
              <w:r w:rsidRPr="002103DF" w:rsidDel="00966BEC">
                <w:rPr>
                  <w:rFonts w:ascii="Times New Roman" w:hAnsi="Times New Roman" w:cs="Times New Roman"/>
                  <w:sz w:val="20"/>
                  <w:szCs w:val="20"/>
                </w:rPr>
                <w:delText>Collateral</w:delText>
              </w:r>
              <w:r w:rsidR="0032770F" w:rsidRPr="002103DF" w:rsidDel="00966BEC">
                <w:rPr>
                  <w:rFonts w:ascii="Times New Roman" w:hAnsi="Times New Roman" w:cs="Times New Roman"/>
                  <w:sz w:val="20"/>
                  <w:szCs w:val="20"/>
                </w:rPr>
                <w:delText xml:space="preserve"> is an asset with a monetary value or a guarantee/ commitment that secure the lender against the defaults of the borrower.</w:delText>
              </w:r>
            </w:del>
          </w:p>
          <w:p w:rsidR="0032770F" w:rsidRPr="002103DF" w:rsidRDefault="0032770F">
            <w:pPr>
              <w:rPr>
                <w:rFonts w:ascii="Times New Roman" w:hAnsi="Times New Roman" w:cs="Times New Roman"/>
                <w:sz w:val="20"/>
                <w:szCs w:val="20"/>
              </w:rPr>
            </w:pPr>
          </w:p>
          <w:p w:rsidR="00B64C87" w:rsidRPr="002103DF" w:rsidDel="00F02910" w:rsidRDefault="00B64C87">
            <w:pPr>
              <w:rPr>
                <w:del w:id="94" w:author="Autho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95" w:author="Author">
              <w:r w:rsidR="00F02910" w:rsidRPr="007C5111">
                <w:rPr>
                  <w:rFonts w:ascii="Times New Roman" w:hAnsi="Times New Roman" w:cs="Times New Roman"/>
                  <w:sz w:val="20"/>
                  <w:szCs w:val="20"/>
                  <w:rPrChange w:id="96"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p w:rsidR="004E3361" w:rsidRPr="002103DF" w:rsidRDefault="004E3361" w:rsidP="00F02910">
            <w:pPr>
              <w:rPr>
                <w:rFonts w:ascii="Times New Roman" w:hAnsi="Times New Roman" w:cs="Times New Roman"/>
                <w:sz w:val="20"/>
                <w:szCs w:val="20"/>
              </w:rPr>
            </w:pPr>
          </w:p>
        </w:tc>
      </w:tr>
      <w:tr w:rsidR="00E81326" w:rsidRPr="005E44A0" w:rsidTr="00582C25">
        <w:tc>
          <w:tcPr>
            <w:tcW w:w="0" w:type="auto"/>
            <w:hideMark/>
          </w:tcPr>
          <w:p w:rsidR="00E81326" w:rsidRDefault="00F94146" w:rsidP="00EB117B">
            <w:pPr>
              <w:rPr>
                <w:ins w:id="97" w:author="Autho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E81326" w:rsidRPr="00582C25">
              <w:rPr>
                <w:rFonts w:ascii="Times New Roman" w:hAnsi="Times New Roman" w:cs="Times New Roman"/>
                <w:sz w:val="20"/>
                <w:szCs w:val="20"/>
              </w:rPr>
              <w:t>0/</w:t>
            </w:r>
            <w:r w:rsidRPr="00582C25">
              <w:rPr>
                <w:rFonts w:ascii="Times New Roman" w:hAnsi="Times New Roman" w:cs="Times New Roman"/>
                <w:sz w:val="20"/>
                <w:szCs w:val="20"/>
              </w:rPr>
              <w:t>R0110</w:t>
            </w:r>
          </w:p>
          <w:p w:rsidR="00966BEC" w:rsidRPr="00582C25" w:rsidRDefault="00966BEC" w:rsidP="00EB117B">
            <w:pPr>
              <w:rPr>
                <w:rFonts w:ascii="Times New Roman" w:hAnsi="Times New Roman" w:cs="Times New Roman"/>
                <w:sz w:val="20"/>
                <w:szCs w:val="20"/>
              </w:rPr>
            </w:pPr>
            <w:ins w:id="98" w:author="Author">
              <w:r w:rsidRPr="00B276B8">
                <w:rPr>
                  <w:rFonts w:ascii="Times New Roman" w:hAnsi="Times New Roman" w:cs="Times New Roman"/>
                  <w:sz w:val="20"/>
                  <w:szCs w:val="20"/>
                </w:rPr>
                <w:t>(A12A)</w:t>
              </w:r>
            </w:ins>
          </w:p>
        </w:tc>
        <w:tc>
          <w:tcPr>
            <w:tcW w:w="0" w:type="auto"/>
            <w:hideMark/>
          </w:tcPr>
          <w:p w:rsidR="00E81326" w:rsidRPr="002103DF" w:rsidRDefault="00660913" w:rsidP="00966BEC">
            <w:pPr>
              <w:rPr>
                <w:rFonts w:ascii="Times New Roman" w:hAnsi="Times New Roman" w:cs="Times New Roman"/>
                <w:sz w:val="20"/>
                <w:szCs w:val="20"/>
              </w:rPr>
            </w:pPr>
            <w:r w:rsidRPr="002103DF">
              <w:rPr>
                <w:rFonts w:ascii="Times New Roman" w:hAnsi="Times New Roman" w:cs="Times New Roman"/>
                <w:sz w:val="20"/>
                <w:szCs w:val="20"/>
              </w:rPr>
              <w:t>Value of guarantee / collateral / contingent liabilities -</w:t>
            </w:r>
            <w:ins w:id="99" w:author="Author">
              <w:r w:rsidR="00966BEC" w:rsidRPr="002103DF">
                <w:rPr>
                  <w:rFonts w:ascii="Times New Roman" w:hAnsi="Times New Roman" w:cs="Times New Roman"/>
                  <w:sz w:val="20"/>
                  <w:szCs w:val="20"/>
                </w:rPr>
                <w:t xml:space="preserve"> </w:t>
              </w:r>
            </w:ins>
            <w:r w:rsidRPr="002103DF">
              <w:rPr>
                <w:rFonts w:ascii="Times New Roman" w:hAnsi="Times New Roman" w:cs="Times New Roman"/>
                <w:sz w:val="20"/>
                <w:szCs w:val="20"/>
              </w:rPr>
              <w:t>Collateral held for derivatives</w:t>
            </w:r>
          </w:p>
        </w:tc>
        <w:tc>
          <w:tcPr>
            <w:tcW w:w="0" w:type="auto"/>
            <w:hideMark/>
          </w:tcPr>
          <w:p w:rsidR="00E81326" w:rsidRPr="002103DF" w:rsidRDefault="00FD5B9A">
            <w:pPr>
              <w:rPr>
                <w:rFonts w:ascii="Times New Roman" w:hAnsi="Times New Roman" w:cs="Times New Roman"/>
                <w:sz w:val="20"/>
                <w:szCs w:val="20"/>
              </w:rPr>
            </w:pPr>
            <w:ins w:id="100" w:author="Author">
              <w:r w:rsidRPr="002103DF">
                <w:rPr>
                  <w:rFonts w:ascii="Times New Roman" w:hAnsi="Times New Roman" w:cs="Times New Roman"/>
                  <w:sz w:val="20"/>
                  <w:szCs w:val="20"/>
                </w:rPr>
                <w:t xml:space="preserve">Solvency II </w:t>
              </w:r>
            </w:ins>
            <w:del w:id="101" w:author="Author">
              <w:r w:rsidR="00E81326" w:rsidRPr="002103DF" w:rsidDel="00FD5B9A">
                <w:rPr>
                  <w:rFonts w:ascii="Times New Roman" w:hAnsi="Times New Roman" w:cs="Times New Roman"/>
                  <w:sz w:val="20"/>
                  <w:szCs w:val="20"/>
                </w:rPr>
                <w:delText>V</w:delText>
              </w:r>
            </w:del>
            <w:ins w:id="102" w:author="Author">
              <w:r w:rsidRPr="002103DF">
                <w:rPr>
                  <w:rFonts w:ascii="Times New Roman" w:hAnsi="Times New Roman" w:cs="Times New Roman"/>
                  <w:sz w:val="20"/>
                  <w:szCs w:val="20"/>
                </w:rPr>
                <w:t>v</w:t>
              </w:r>
            </w:ins>
            <w:r w:rsidR="00E81326" w:rsidRPr="002103DF">
              <w:rPr>
                <w:rFonts w:ascii="Times New Roman" w:hAnsi="Times New Roman" w:cs="Times New Roman"/>
                <w:sz w:val="20"/>
                <w:szCs w:val="20"/>
              </w:rPr>
              <w:t>alue of the collaterals held for derivatives</w:t>
            </w:r>
            <w:r w:rsidR="00B64C87" w:rsidRPr="002103DF">
              <w:rPr>
                <w:rFonts w:ascii="Times New Roman" w:hAnsi="Times New Roman" w:cs="Times New Roman"/>
                <w:sz w:val="20"/>
                <w:szCs w:val="20"/>
              </w:rPr>
              <w:t>.</w:t>
            </w:r>
          </w:p>
          <w:p w:rsidR="00B64C87" w:rsidRPr="002103DF" w:rsidRDefault="00B64C87">
            <w:pPr>
              <w:rPr>
                <w:rFonts w:ascii="Times New Roman" w:hAnsi="Times New Roman" w:cs="Times New Roman"/>
                <w:sz w:val="20"/>
                <w:szCs w:val="20"/>
              </w:rPr>
            </w:pPr>
          </w:p>
          <w:p w:rsidR="0032770F" w:rsidRPr="002103DF" w:rsidDel="00966BEC" w:rsidRDefault="00C3732D">
            <w:pPr>
              <w:rPr>
                <w:del w:id="103" w:author="Author"/>
                <w:rFonts w:ascii="Times New Roman" w:hAnsi="Times New Roman" w:cs="Times New Roman"/>
                <w:sz w:val="20"/>
                <w:szCs w:val="20"/>
              </w:rPr>
            </w:pPr>
            <w:del w:id="104" w:author="Author">
              <w:r w:rsidRPr="002103DF" w:rsidDel="00966BEC">
                <w:rPr>
                  <w:rFonts w:ascii="Times New Roman" w:hAnsi="Times New Roman" w:cs="Times New Roman"/>
                  <w:sz w:val="20"/>
                  <w:szCs w:val="20"/>
                </w:rPr>
                <w:delText>Collateral</w:delText>
              </w:r>
              <w:r w:rsidR="0032770F" w:rsidRPr="002103DF" w:rsidDel="00966BEC">
                <w:rPr>
                  <w:rFonts w:ascii="Times New Roman" w:hAnsi="Times New Roman" w:cs="Times New Roman"/>
                  <w:sz w:val="20"/>
                  <w:szCs w:val="20"/>
                </w:rPr>
                <w:delText xml:space="preserve"> is an asset with a monetary value or a guarantee/ commitment that secure the lender against the defaults of the borrower.</w:delText>
              </w:r>
            </w:del>
          </w:p>
          <w:p w:rsidR="0032770F" w:rsidRPr="002103DF" w:rsidRDefault="0032770F">
            <w:pPr>
              <w:rPr>
                <w:rFonts w:ascii="Times New Roman" w:hAnsi="Times New Roman" w:cs="Times New Roman"/>
                <w:sz w:val="20"/>
                <w:szCs w:val="20"/>
              </w:rPr>
            </w:pPr>
          </w:p>
          <w:p w:rsidR="004E3361" w:rsidRPr="002103DF" w:rsidDel="00F02910" w:rsidRDefault="00B64C87">
            <w:pPr>
              <w:rPr>
                <w:del w:id="105" w:author="Autho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06" w:author="Author">
              <w:r w:rsidR="00F02910" w:rsidRPr="007C5111">
                <w:rPr>
                  <w:rFonts w:ascii="Times New Roman" w:hAnsi="Times New Roman" w:cs="Times New Roman"/>
                  <w:sz w:val="20"/>
                  <w:szCs w:val="20"/>
                  <w:rPrChange w:id="107"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p w:rsidR="004E3361" w:rsidRPr="002103DF" w:rsidRDefault="004E3361" w:rsidP="00F02910">
            <w:pPr>
              <w:rPr>
                <w:rFonts w:ascii="Times New Roman" w:hAnsi="Times New Roman" w:cs="Times New Roman"/>
                <w:sz w:val="20"/>
                <w:szCs w:val="20"/>
              </w:rPr>
            </w:pPr>
          </w:p>
        </w:tc>
      </w:tr>
      <w:tr w:rsidR="00E81326" w:rsidRPr="005E44A0" w:rsidTr="00582C25">
        <w:tc>
          <w:tcPr>
            <w:tcW w:w="0" w:type="auto"/>
            <w:hideMark/>
          </w:tcPr>
          <w:p w:rsidR="00E81326" w:rsidRDefault="00F94146" w:rsidP="00EB117B">
            <w:pPr>
              <w:rPr>
                <w:ins w:id="108" w:author="Autho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E81326" w:rsidRPr="00582C25">
              <w:rPr>
                <w:rFonts w:ascii="Times New Roman" w:hAnsi="Times New Roman" w:cs="Times New Roman"/>
                <w:sz w:val="20"/>
                <w:szCs w:val="20"/>
              </w:rPr>
              <w:t>0/</w:t>
            </w:r>
            <w:r w:rsidRPr="00582C25">
              <w:rPr>
                <w:rFonts w:ascii="Times New Roman" w:hAnsi="Times New Roman" w:cs="Times New Roman"/>
                <w:sz w:val="20"/>
                <w:szCs w:val="20"/>
              </w:rPr>
              <w:t>R0120</w:t>
            </w:r>
          </w:p>
          <w:p w:rsidR="00966BEC" w:rsidRPr="00582C25" w:rsidRDefault="00966BEC" w:rsidP="00EB117B">
            <w:pPr>
              <w:rPr>
                <w:rFonts w:ascii="Times New Roman" w:hAnsi="Times New Roman" w:cs="Times New Roman"/>
                <w:sz w:val="20"/>
                <w:szCs w:val="20"/>
              </w:rPr>
            </w:pPr>
            <w:ins w:id="109" w:author="Author">
              <w:r w:rsidRPr="00B276B8">
                <w:rPr>
                  <w:rFonts w:ascii="Times New Roman" w:hAnsi="Times New Roman" w:cs="Times New Roman"/>
                  <w:sz w:val="20"/>
                  <w:szCs w:val="20"/>
                </w:rPr>
                <w:t>(A13)</w:t>
              </w:r>
            </w:ins>
          </w:p>
        </w:tc>
        <w:tc>
          <w:tcPr>
            <w:tcW w:w="0" w:type="auto"/>
            <w:hideMark/>
          </w:tcPr>
          <w:p w:rsidR="00E81326" w:rsidRPr="002103DF" w:rsidRDefault="00660913" w:rsidP="00966BEC">
            <w:pPr>
              <w:rPr>
                <w:rFonts w:ascii="Times New Roman" w:hAnsi="Times New Roman" w:cs="Times New Roman"/>
                <w:sz w:val="20"/>
                <w:szCs w:val="20"/>
              </w:rPr>
            </w:pPr>
            <w:r w:rsidRPr="002103DF">
              <w:rPr>
                <w:rFonts w:ascii="Times New Roman" w:hAnsi="Times New Roman" w:cs="Times New Roman"/>
                <w:sz w:val="20"/>
                <w:szCs w:val="20"/>
              </w:rPr>
              <w:t xml:space="preserve">Value of guarantee / collateral / contingent liabilities - </w:t>
            </w:r>
            <w:r w:rsidR="00E81326" w:rsidRPr="002103DF">
              <w:rPr>
                <w:rFonts w:ascii="Times New Roman" w:hAnsi="Times New Roman" w:cs="Times New Roman"/>
                <w:sz w:val="20"/>
                <w:szCs w:val="20"/>
              </w:rPr>
              <w:t>Assets pledged by reinsurers for ceded technical provisions</w:t>
            </w:r>
          </w:p>
        </w:tc>
        <w:tc>
          <w:tcPr>
            <w:tcW w:w="0" w:type="auto"/>
            <w:hideMark/>
          </w:tcPr>
          <w:p w:rsidR="00E81326" w:rsidRPr="002103DF" w:rsidRDefault="00FD5B9A">
            <w:pPr>
              <w:rPr>
                <w:rFonts w:ascii="Times New Roman" w:hAnsi="Times New Roman" w:cs="Times New Roman"/>
                <w:sz w:val="20"/>
                <w:szCs w:val="20"/>
              </w:rPr>
            </w:pPr>
            <w:ins w:id="110" w:author="Author">
              <w:r w:rsidRPr="002103DF">
                <w:rPr>
                  <w:rFonts w:ascii="Times New Roman" w:hAnsi="Times New Roman" w:cs="Times New Roman"/>
                  <w:sz w:val="20"/>
                  <w:szCs w:val="20"/>
                </w:rPr>
                <w:t xml:space="preserve">Solvency II </w:t>
              </w:r>
            </w:ins>
            <w:del w:id="111" w:author="Author">
              <w:r w:rsidR="00E81326" w:rsidRPr="002103DF" w:rsidDel="00FD5B9A">
                <w:rPr>
                  <w:rFonts w:ascii="Times New Roman" w:hAnsi="Times New Roman" w:cs="Times New Roman"/>
                  <w:sz w:val="20"/>
                  <w:szCs w:val="20"/>
                </w:rPr>
                <w:delText>V</w:delText>
              </w:r>
            </w:del>
            <w:ins w:id="112" w:author="Author">
              <w:r w:rsidRPr="002103DF">
                <w:rPr>
                  <w:rFonts w:ascii="Times New Roman" w:hAnsi="Times New Roman" w:cs="Times New Roman"/>
                  <w:sz w:val="20"/>
                  <w:szCs w:val="20"/>
                </w:rPr>
                <w:t>v</w:t>
              </w:r>
            </w:ins>
            <w:r w:rsidR="00E81326" w:rsidRPr="002103DF">
              <w:rPr>
                <w:rFonts w:ascii="Times New Roman" w:hAnsi="Times New Roman" w:cs="Times New Roman"/>
                <w:sz w:val="20"/>
                <w:szCs w:val="20"/>
              </w:rPr>
              <w:t xml:space="preserve">alue of </w:t>
            </w:r>
            <w:r w:rsidR="00080FBF" w:rsidRPr="002103DF">
              <w:rPr>
                <w:rFonts w:ascii="Times New Roman" w:hAnsi="Times New Roman" w:cs="Times New Roman"/>
                <w:sz w:val="20"/>
                <w:szCs w:val="20"/>
              </w:rPr>
              <w:t>the assets</w:t>
            </w:r>
            <w:r w:rsidR="00E81326" w:rsidRPr="002103DF">
              <w:rPr>
                <w:rFonts w:ascii="Times New Roman" w:hAnsi="Times New Roman" w:cs="Times New Roman"/>
                <w:sz w:val="20"/>
                <w:szCs w:val="20"/>
              </w:rPr>
              <w:t xml:space="preserve"> pledged by reinsurers for ceded technical provisions</w:t>
            </w:r>
            <w:r w:rsidR="00080FBF" w:rsidRPr="002103DF">
              <w:rPr>
                <w:rFonts w:ascii="Times New Roman" w:hAnsi="Times New Roman" w:cs="Times New Roman"/>
                <w:sz w:val="20"/>
                <w:szCs w:val="20"/>
              </w:rPr>
              <w:t>.</w:t>
            </w:r>
          </w:p>
          <w:p w:rsidR="00080FBF" w:rsidRPr="002103DF" w:rsidRDefault="00080FBF">
            <w:pPr>
              <w:rPr>
                <w:rFonts w:ascii="Times New Roman" w:hAnsi="Times New Roman" w:cs="Times New Roman"/>
                <w:sz w:val="20"/>
                <w:szCs w:val="20"/>
              </w:rPr>
            </w:pPr>
          </w:p>
          <w:p w:rsidR="0032770F" w:rsidRPr="002103DF" w:rsidDel="00966BEC" w:rsidRDefault="00C3732D">
            <w:pPr>
              <w:rPr>
                <w:del w:id="113" w:author="Author"/>
                <w:rFonts w:ascii="Times New Roman" w:hAnsi="Times New Roman" w:cs="Times New Roman"/>
                <w:sz w:val="20"/>
                <w:szCs w:val="20"/>
              </w:rPr>
            </w:pPr>
            <w:del w:id="114" w:author="Author">
              <w:r w:rsidRPr="002103DF" w:rsidDel="00966BEC">
                <w:rPr>
                  <w:rFonts w:ascii="Times New Roman" w:hAnsi="Times New Roman" w:cs="Times New Roman"/>
                  <w:sz w:val="20"/>
                  <w:szCs w:val="20"/>
                </w:rPr>
                <w:delText>Collateral</w:delText>
              </w:r>
              <w:r w:rsidR="0032770F" w:rsidRPr="002103DF" w:rsidDel="00966BEC">
                <w:rPr>
                  <w:rFonts w:ascii="Times New Roman" w:hAnsi="Times New Roman" w:cs="Times New Roman"/>
                  <w:sz w:val="20"/>
                  <w:szCs w:val="20"/>
                </w:rPr>
                <w:delText xml:space="preserve"> is an asset with a monetary value or a guarantee/ commitment that secure the lender against the defaults of the borrower.</w:delText>
              </w:r>
            </w:del>
          </w:p>
          <w:p w:rsidR="0032770F" w:rsidRPr="002103DF" w:rsidDel="00966BEC" w:rsidRDefault="0032770F">
            <w:pPr>
              <w:rPr>
                <w:del w:id="115" w:author="Author"/>
                <w:rFonts w:ascii="Times New Roman" w:hAnsi="Times New Roman" w:cs="Times New Roman"/>
                <w:sz w:val="20"/>
                <w:szCs w:val="20"/>
              </w:rPr>
            </w:pPr>
          </w:p>
          <w:p w:rsidR="004E3361" w:rsidRPr="002103DF" w:rsidDel="00F02910" w:rsidRDefault="00080FBF">
            <w:pPr>
              <w:rPr>
                <w:del w:id="116" w:author="Autho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17" w:author="Author">
              <w:r w:rsidR="00F02910" w:rsidRPr="007C5111">
                <w:rPr>
                  <w:rFonts w:ascii="Times New Roman" w:hAnsi="Times New Roman" w:cs="Times New Roman"/>
                  <w:sz w:val="20"/>
                  <w:szCs w:val="20"/>
                  <w:rPrChange w:id="118"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p w:rsidR="004E3361" w:rsidRPr="002103DF" w:rsidRDefault="004E3361" w:rsidP="00F02910">
            <w:pPr>
              <w:rPr>
                <w:rFonts w:ascii="Times New Roman" w:hAnsi="Times New Roman" w:cs="Times New Roman"/>
                <w:sz w:val="20"/>
                <w:szCs w:val="20"/>
              </w:rPr>
            </w:pPr>
          </w:p>
        </w:tc>
      </w:tr>
      <w:tr w:rsidR="00E81326" w:rsidRPr="005E44A0" w:rsidTr="00582C25">
        <w:tc>
          <w:tcPr>
            <w:tcW w:w="0" w:type="auto"/>
            <w:hideMark/>
          </w:tcPr>
          <w:p w:rsidR="00E81326" w:rsidRDefault="00F94146" w:rsidP="00E81326">
            <w:pPr>
              <w:rPr>
                <w:ins w:id="119" w:author="Autho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E81326" w:rsidRPr="00582C25">
              <w:rPr>
                <w:rFonts w:ascii="Times New Roman" w:hAnsi="Times New Roman" w:cs="Times New Roman"/>
                <w:sz w:val="20"/>
                <w:szCs w:val="20"/>
              </w:rPr>
              <w:t>0/</w:t>
            </w:r>
            <w:r w:rsidRPr="00582C25">
              <w:rPr>
                <w:rFonts w:ascii="Times New Roman" w:hAnsi="Times New Roman" w:cs="Times New Roman"/>
                <w:sz w:val="20"/>
                <w:szCs w:val="20"/>
              </w:rPr>
              <w:t>R0130</w:t>
            </w:r>
          </w:p>
          <w:p w:rsidR="00966BEC" w:rsidRPr="00582C25" w:rsidRDefault="00966BEC" w:rsidP="00E81326">
            <w:pPr>
              <w:rPr>
                <w:rFonts w:ascii="Times New Roman" w:hAnsi="Times New Roman" w:cs="Times New Roman"/>
                <w:sz w:val="20"/>
                <w:szCs w:val="20"/>
              </w:rPr>
            </w:pPr>
            <w:ins w:id="120" w:author="Author">
              <w:r w:rsidRPr="00B276B8">
                <w:rPr>
                  <w:rFonts w:ascii="Times New Roman" w:hAnsi="Times New Roman" w:cs="Times New Roman"/>
                  <w:sz w:val="20"/>
                  <w:szCs w:val="20"/>
                </w:rPr>
                <w:t>(A13A)</w:t>
              </w:r>
            </w:ins>
          </w:p>
        </w:tc>
        <w:tc>
          <w:tcPr>
            <w:tcW w:w="0" w:type="auto"/>
            <w:hideMark/>
          </w:tcPr>
          <w:p w:rsidR="00E81326" w:rsidRPr="002103DF" w:rsidRDefault="00660913" w:rsidP="00966BEC">
            <w:pPr>
              <w:rPr>
                <w:rFonts w:ascii="Times New Roman" w:hAnsi="Times New Roman" w:cs="Times New Roman"/>
                <w:sz w:val="20"/>
                <w:szCs w:val="20"/>
              </w:rPr>
            </w:pPr>
            <w:r w:rsidRPr="002103DF">
              <w:rPr>
                <w:rFonts w:ascii="Times New Roman" w:hAnsi="Times New Roman" w:cs="Times New Roman"/>
                <w:sz w:val="20"/>
                <w:szCs w:val="20"/>
              </w:rPr>
              <w:t xml:space="preserve">Value of guarantee / collateral / contingent liabilities </w:t>
            </w:r>
            <w:r w:rsidR="00E81326"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E81326" w:rsidRPr="002103DF">
              <w:rPr>
                <w:rFonts w:ascii="Times New Roman" w:hAnsi="Times New Roman" w:cs="Times New Roman"/>
                <w:sz w:val="20"/>
                <w:szCs w:val="20"/>
              </w:rPr>
              <w:t>Other collateral held</w:t>
            </w:r>
          </w:p>
        </w:tc>
        <w:tc>
          <w:tcPr>
            <w:tcW w:w="0" w:type="auto"/>
            <w:hideMark/>
          </w:tcPr>
          <w:p w:rsidR="00E81326" w:rsidRPr="002103DF" w:rsidRDefault="00FD5B9A">
            <w:pPr>
              <w:rPr>
                <w:rFonts w:ascii="Times New Roman" w:hAnsi="Times New Roman" w:cs="Times New Roman"/>
                <w:sz w:val="20"/>
                <w:szCs w:val="20"/>
              </w:rPr>
            </w:pPr>
            <w:ins w:id="121" w:author="Author">
              <w:r w:rsidRPr="002103DF">
                <w:rPr>
                  <w:rFonts w:ascii="Times New Roman" w:hAnsi="Times New Roman" w:cs="Times New Roman"/>
                  <w:sz w:val="20"/>
                  <w:szCs w:val="20"/>
                </w:rPr>
                <w:t xml:space="preserve">Solvency II </w:t>
              </w:r>
            </w:ins>
            <w:del w:id="122" w:author="Author">
              <w:r w:rsidR="00E81326" w:rsidRPr="002103DF" w:rsidDel="00FD5B9A">
                <w:rPr>
                  <w:rFonts w:ascii="Times New Roman" w:hAnsi="Times New Roman" w:cs="Times New Roman"/>
                  <w:sz w:val="20"/>
                  <w:szCs w:val="20"/>
                </w:rPr>
                <w:delText>V</w:delText>
              </w:r>
            </w:del>
            <w:ins w:id="123" w:author="Author">
              <w:r w:rsidRPr="002103DF">
                <w:rPr>
                  <w:rFonts w:ascii="Times New Roman" w:hAnsi="Times New Roman" w:cs="Times New Roman"/>
                  <w:sz w:val="20"/>
                  <w:szCs w:val="20"/>
                </w:rPr>
                <w:t>v</w:t>
              </w:r>
            </w:ins>
            <w:r w:rsidR="00E81326" w:rsidRPr="002103DF">
              <w:rPr>
                <w:rFonts w:ascii="Times New Roman" w:hAnsi="Times New Roman" w:cs="Times New Roman"/>
                <w:sz w:val="20"/>
                <w:szCs w:val="20"/>
              </w:rPr>
              <w:t>alue of other collateral</w:t>
            </w:r>
            <w:ins w:id="124" w:author="Author">
              <w:r w:rsidR="003F0330" w:rsidRPr="002103DF">
                <w:rPr>
                  <w:rFonts w:ascii="Times New Roman" w:hAnsi="Times New Roman" w:cs="Times New Roman"/>
                  <w:sz w:val="20"/>
                  <w:szCs w:val="20"/>
                </w:rPr>
                <w:t>s</w:t>
              </w:r>
            </w:ins>
            <w:r w:rsidR="00E81326" w:rsidRPr="002103DF">
              <w:rPr>
                <w:rFonts w:ascii="Times New Roman" w:hAnsi="Times New Roman" w:cs="Times New Roman"/>
                <w:sz w:val="20"/>
                <w:szCs w:val="20"/>
              </w:rPr>
              <w:t xml:space="preserve"> held</w:t>
            </w:r>
            <w:r w:rsidR="00B07A76" w:rsidRPr="002103DF">
              <w:rPr>
                <w:rFonts w:ascii="Times New Roman" w:hAnsi="Times New Roman" w:cs="Times New Roman"/>
                <w:sz w:val="20"/>
                <w:szCs w:val="20"/>
              </w:rPr>
              <w:t>.</w:t>
            </w:r>
          </w:p>
          <w:p w:rsidR="00B07A76" w:rsidRPr="002103DF" w:rsidRDefault="00B07A76">
            <w:pPr>
              <w:rPr>
                <w:rFonts w:ascii="Times New Roman" w:hAnsi="Times New Roman" w:cs="Times New Roman"/>
                <w:sz w:val="20"/>
                <w:szCs w:val="20"/>
              </w:rPr>
            </w:pPr>
          </w:p>
          <w:p w:rsidR="0032770F" w:rsidRPr="002103DF" w:rsidDel="00966BEC" w:rsidRDefault="00C3732D">
            <w:pPr>
              <w:rPr>
                <w:del w:id="125" w:author="Author"/>
                <w:rFonts w:ascii="Times New Roman" w:hAnsi="Times New Roman" w:cs="Times New Roman"/>
                <w:sz w:val="20"/>
                <w:szCs w:val="20"/>
              </w:rPr>
            </w:pPr>
            <w:del w:id="126" w:author="Author">
              <w:r w:rsidRPr="002103DF" w:rsidDel="00966BEC">
                <w:rPr>
                  <w:rFonts w:ascii="Times New Roman" w:hAnsi="Times New Roman" w:cs="Times New Roman"/>
                  <w:sz w:val="20"/>
                  <w:szCs w:val="20"/>
                </w:rPr>
                <w:delText>Collateral</w:delText>
              </w:r>
              <w:r w:rsidR="0032770F" w:rsidRPr="002103DF" w:rsidDel="00966BEC">
                <w:rPr>
                  <w:rFonts w:ascii="Times New Roman" w:hAnsi="Times New Roman" w:cs="Times New Roman"/>
                  <w:sz w:val="20"/>
                  <w:szCs w:val="20"/>
                </w:rPr>
                <w:delText xml:space="preserve"> is an asset with a monetary value or a guarantee/ commitment that secure the lender against the defaults of the borrower.</w:delText>
              </w:r>
            </w:del>
          </w:p>
          <w:p w:rsidR="0032770F" w:rsidRPr="002103DF" w:rsidDel="00966BEC" w:rsidRDefault="0032770F">
            <w:pPr>
              <w:rPr>
                <w:del w:id="127" w:author="Author"/>
                <w:rFonts w:ascii="Times New Roman" w:hAnsi="Times New Roman" w:cs="Times New Roman"/>
                <w:sz w:val="20"/>
                <w:szCs w:val="20"/>
              </w:rPr>
            </w:pPr>
          </w:p>
          <w:p w:rsidR="004E3361" w:rsidRPr="002103DF" w:rsidDel="00F02910" w:rsidRDefault="00B07A76">
            <w:pPr>
              <w:rPr>
                <w:del w:id="128" w:author="Autho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29" w:author="Author">
              <w:r w:rsidR="00F02910" w:rsidRPr="007C5111">
                <w:rPr>
                  <w:rFonts w:ascii="Times New Roman" w:hAnsi="Times New Roman" w:cs="Times New Roman"/>
                  <w:sz w:val="20"/>
                  <w:szCs w:val="20"/>
                  <w:rPrChange w:id="130"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p w:rsidR="004E3361" w:rsidRPr="002103DF" w:rsidRDefault="004E3361" w:rsidP="00F02910">
            <w:pPr>
              <w:rPr>
                <w:rFonts w:ascii="Times New Roman" w:hAnsi="Times New Roman" w:cs="Times New Roman"/>
                <w:sz w:val="20"/>
                <w:szCs w:val="20"/>
              </w:rPr>
            </w:pPr>
          </w:p>
        </w:tc>
      </w:tr>
      <w:tr w:rsidR="00697143" w:rsidRPr="005E44A0" w:rsidTr="00582C25">
        <w:tc>
          <w:tcPr>
            <w:tcW w:w="0" w:type="auto"/>
            <w:hideMark/>
          </w:tcPr>
          <w:p w:rsidR="00697143" w:rsidRDefault="00F94146" w:rsidP="00697143">
            <w:pPr>
              <w:rPr>
                <w:ins w:id="131" w:author="Autho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697143" w:rsidRPr="00582C25">
              <w:rPr>
                <w:rFonts w:ascii="Times New Roman" w:hAnsi="Times New Roman" w:cs="Times New Roman"/>
                <w:sz w:val="20"/>
                <w:szCs w:val="20"/>
              </w:rPr>
              <w:t>0/</w:t>
            </w:r>
            <w:r w:rsidRPr="00582C25">
              <w:rPr>
                <w:rFonts w:ascii="Times New Roman" w:hAnsi="Times New Roman" w:cs="Times New Roman"/>
                <w:sz w:val="20"/>
                <w:szCs w:val="20"/>
              </w:rPr>
              <w:t>R0200</w:t>
            </w:r>
          </w:p>
          <w:p w:rsidR="00966BEC" w:rsidRPr="00582C25" w:rsidRDefault="00966BEC" w:rsidP="00697143">
            <w:pPr>
              <w:rPr>
                <w:rFonts w:ascii="Times New Roman" w:hAnsi="Times New Roman" w:cs="Times New Roman"/>
                <w:sz w:val="20"/>
                <w:szCs w:val="20"/>
              </w:rPr>
            </w:pPr>
            <w:ins w:id="132" w:author="Author">
              <w:r w:rsidRPr="00B276B8">
                <w:rPr>
                  <w:rFonts w:ascii="Times New Roman" w:hAnsi="Times New Roman" w:cs="Times New Roman"/>
                  <w:sz w:val="20"/>
                  <w:szCs w:val="20"/>
                </w:rPr>
                <w:t>(A13B)</w:t>
              </w:r>
            </w:ins>
          </w:p>
        </w:tc>
        <w:tc>
          <w:tcPr>
            <w:tcW w:w="0" w:type="auto"/>
            <w:hideMark/>
          </w:tcPr>
          <w:p w:rsidR="00697143" w:rsidRPr="002103DF" w:rsidRDefault="00660913" w:rsidP="00966BEC">
            <w:pPr>
              <w:rPr>
                <w:rFonts w:ascii="Times New Roman" w:hAnsi="Times New Roman" w:cs="Times New Roman"/>
                <w:sz w:val="20"/>
                <w:szCs w:val="20"/>
              </w:rPr>
            </w:pPr>
            <w:r w:rsidRPr="002103DF">
              <w:rPr>
                <w:rFonts w:ascii="Times New Roman" w:hAnsi="Times New Roman" w:cs="Times New Roman"/>
                <w:sz w:val="20"/>
                <w:szCs w:val="20"/>
              </w:rPr>
              <w:t xml:space="preserve">Value of guarantee / collateral / contingent liabilities </w:t>
            </w:r>
            <w:r w:rsidR="00697143"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697143" w:rsidRPr="002103DF">
              <w:rPr>
                <w:rFonts w:ascii="Times New Roman" w:hAnsi="Times New Roman" w:cs="Times New Roman"/>
                <w:sz w:val="20"/>
                <w:szCs w:val="20"/>
              </w:rPr>
              <w:t>Total collateral held</w:t>
            </w:r>
          </w:p>
        </w:tc>
        <w:tc>
          <w:tcPr>
            <w:tcW w:w="0" w:type="auto"/>
            <w:hideMark/>
          </w:tcPr>
          <w:p w:rsidR="00697143" w:rsidRPr="002103DF" w:rsidRDefault="00315D77">
            <w:pPr>
              <w:rPr>
                <w:rFonts w:ascii="Times New Roman" w:hAnsi="Times New Roman" w:cs="Times New Roman"/>
                <w:sz w:val="20"/>
                <w:szCs w:val="20"/>
              </w:rPr>
            </w:pPr>
            <w:r w:rsidRPr="002103DF">
              <w:rPr>
                <w:rFonts w:ascii="Times New Roman" w:hAnsi="Times New Roman" w:cs="Times New Roman"/>
                <w:sz w:val="20"/>
                <w:szCs w:val="20"/>
              </w:rPr>
              <w:t xml:space="preserve">Total </w:t>
            </w:r>
            <w:ins w:id="133" w:author="Author">
              <w:r w:rsidR="00FD5B9A" w:rsidRPr="002103DF">
                <w:rPr>
                  <w:rFonts w:ascii="Times New Roman" w:hAnsi="Times New Roman" w:cs="Times New Roman"/>
                  <w:sz w:val="20"/>
                  <w:szCs w:val="20"/>
                </w:rPr>
                <w:t xml:space="preserve">Solvency II </w:t>
              </w:r>
            </w:ins>
            <w:r w:rsidRPr="002103DF">
              <w:rPr>
                <w:rFonts w:ascii="Times New Roman" w:hAnsi="Times New Roman" w:cs="Times New Roman"/>
                <w:sz w:val="20"/>
                <w:szCs w:val="20"/>
              </w:rPr>
              <w:t>v</w:t>
            </w:r>
            <w:r w:rsidR="00697143" w:rsidRPr="002103DF">
              <w:rPr>
                <w:rFonts w:ascii="Times New Roman" w:hAnsi="Times New Roman" w:cs="Times New Roman"/>
                <w:sz w:val="20"/>
                <w:szCs w:val="20"/>
              </w:rPr>
              <w:t>alue of the collateral</w:t>
            </w:r>
            <w:ins w:id="134" w:author="Author">
              <w:r w:rsidR="00FD5B9A" w:rsidRPr="002103DF">
                <w:rPr>
                  <w:rFonts w:ascii="Times New Roman" w:hAnsi="Times New Roman" w:cs="Times New Roman"/>
                  <w:sz w:val="20"/>
                  <w:szCs w:val="20"/>
                </w:rPr>
                <w:t>s</w:t>
              </w:r>
            </w:ins>
            <w:r w:rsidR="00697143" w:rsidRPr="002103DF">
              <w:rPr>
                <w:rFonts w:ascii="Times New Roman" w:hAnsi="Times New Roman" w:cs="Times New Roman"/>
                <w:sz w:val="20"/>
                <w:szCs w:val="20"/>
              </w:rPr>
              <w:t xml:space="preserve"> held</w:t>
            </w:r>
            <w:r w:rsidRPr="002103DF">
              <w:rPr>
                <w:rFonts w:ascii="Times New Roman" w:hAnsi="Times New Roman" w:cs="Times New Roman"/>
                <w:sz w:val="20"/>
                <w:szCs w:val="20"/>
              </w:rPr>
              <w:t>.</w:t>
            </w:r>
          </w:p>
          <w:p w:rsidR="00315D77" w:rsidRPr="002103DF" w:rsidRDefault="00315D77">
            <w:pPr>
              <w:rPr>
                <w:rFonts w:ascii="Times New Roman" w:hAnsi="Times New Roman" w:cs="Times New Roman"/>
                <w:sz w:val="20"/>
                <w:szCs w:val="20"/>
              </w:rPr>
            </w:pPr>
          </w:p>
          <w:p w:rsidR="005B2C3A" w:rsidRPr="002103DF" w:rsidDel="00FD5B9A" w:rsidRDefault="00C3732D">
            <w:pPr>
              <w:rPr>
                <w:del w:id="135" w:author="Author"/>
                <w:rFonts w:ascii="Times New Roman" w:hAnsi="Times New Roman" w:cs="Times New Roman"/>
                <w:sz w:val="20"/>
                <w:szCs w:val="20"/>
              </w:rPr>
            </w:pPr>
            <w:del w:id="136" w:author="Author">
              <w:r w:rsidRPr="002103DF" w:rsidDel="00FD5B9A">
                <w:rPr>
                  <w:rFonts w:ascii="Times New Roman" w:hAnsi="Times New Roman" w:cs="Times New Roman"/>
                  <w:sz w:val="20"/>
                  <w:szCs w:val="20"/>
                </w:rPr>
                <w:delText>Collateral</w:delText>
              </w:r>
              <w:r w:rsidR="005B2C3A" w:rsidRPr="002103DF" w:rsidDel="00FD5B9A">
                <w:rPr>
                  <w:rFonts w:ascii="Times New Roman" w:hAnsi="Times New Roman" w:cs="Times New Roman"/>
                  <w:sz w:val="20"/>
                  <w:szCs w:val="20"/>
                </w:rPr>
                <w:delText xml:space="preserve"> is an asset with a monetary value or a guarantee/ commitment that secure the lender against the defaults of the borrower.</w:delText>
              </w:r>
            </w:del>
          </w:p>
          <w:p w:rsidR="005B2C3A" w:rsidRPr="002103DF" w:rsidRDefault="005B2C3A">
            <w:pPr>
              <w:rPr>
                <w:rFonts w:ascii="Times New Roman" w:hAnsi="Times New Roman" w:cs="Times New Roman"/>
                <w:sz w:val="20"/>
                <w:szCs w:val="20"/>
              </w:rPr>
            </w:pPr>
          </w:p>
          <w:p w:rsidR="004E3361" w:rsidRPr="002103DF" w:rsidDel="00F02910" w:rsidRDefault="00315D77">
            <w:pPr>
              <w:rPr>
                <w:del w:id="137" w:author="Autho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38" w:author="Author">
              <w:r w:rsidR="00F02910" w:rsidRPr="007C5111">
                <w:rPr>
                  <w:rFonts w:ascii="Times New Roman" w:hAnsi="Times New Roman" w:cs="Times New Roman"/>
                  <w:sz w:val="20"/>
                  <w:szCs w:val="20"/>
                  <w:rPrChange w:id="139"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p w:rsidR="004E3361" w:rsidRPr="002103DF" w:rsidRDefault="004E3361" w:rsidP="00F02910">
            <w:pPr>
              <w:rPr>
                <w:rFonts w:ascii="Times New Roman" w:hAnsi="Times New Roman" w:cs="Times New Roman"/>
                <w:sz w:val="20"/>
                <w:szCs w:val="20"/>
              </w:rPr>
            </w:pPr>
          </w:p>
        </w:tc>
      </w:tr>
      <w:tr w:rsidR="00F962FC" w:rsidRPr="005E44A0" w:rsidTr="00582C25">
        <w:tc>
          <w:tcPr>
            <w:tcW w:w="0" w:type="auto"/>
            <w:hideMark/>
          </w:tcPr>
          <w:p w:rsidR="00F962FC" w:rsidRDefault="00F962FC" w:rsidP="005B2C3A">
            <w:pPr>
              <w:rPr>
                <w:ins w:id="140" w:author="Autho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R0100</w:t>
            </w:r>
          </w:p>
          <w:p w:rsidR="00FD5B9A" w:rsidRPr="00582C25" w:rsidRDefault="00FD5B9A" w:rsidP="005B2C3A">
            <w:pPr>
              <w:rPr>
                <w:rFonts w:ascii="Times New Roman" w:hAnsi="Times New Roman" w:cs="Times New Roman"/>
                <w:sz w:val="20"/>
                <w:szCs w:val="20"/>
              </w:rPr>
            </w:pPr>
            <w:ins w:id="141" w:author="Author">
              <w:r w:rsidRPr="00B276B8">
                <w:rPr>
                  <w:rFonts w:ascii="Times New Roman" w:hAnsi="Times New Roman" w:cs="Times New Roman"/>
                  <w:sz w:val="20"/>
                  <w:szCs w:val="20"/>
                </w:rPr>
                <w:t>(B10)</w:t>
              </w:r>
            </w:ins>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w:t>
            </w:r>
            <w:del w:id="142" w:author="Author">
              <w:r w:rsidR="00F962FC" w:rsidRPr="002103DF" w:rsidDel="00FD5B9A">
                <w:rPr>
                  <w:rFonts w:ascii="Times New Roman" w:hAnsi="Times New Roman" w:cs="Times New Roman"/>
                  <w:sz w:val="20"/>
                  <w:szCs w:val="20"/>
                </w:rPr>
                <w:delText xml:space="preserve">guaranteed </w:delText>
              </w:r>
            </w:del>
            <w:r w:rsidR="00F962FC" w:rsidRPr="002103DF">
              <w:rPr>
                <w:rFonts w:ascii="Times New Roman" w:hAnsi="Times New Roman" w:cs="Times New Roman"/>
                <w:sz w:val="20"/>
                <w:szCs w:val="20"/>
              </w:rPr>
              <w:t xml:space="preserve">assets </w:t>
            </w:r>
            <w:ins w:id="143" w:author="Author">
              <w:r w:rsidR="00FD5B9A" w:rsidRPr="002103DF">
                <w:rPr>
                  <w:rFonts w:ascii="Times New Roman" w:hAnsi="Times New Roman" w:cs="Times New Roman"/>
                  <w:sz w:val="20"/>
                  <w:szCs w:val="20"/>
                </w:rPr>
                <w:t xml:space="preserve">for which collateral is held </w:t>
              </w:r>
            </w:ins>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Collateral held for loans made or bonds purchased</w:t>
            </w:r>
          </w:p>
        </w:tc>
        <w:tc>
          <w:tcPr>
            <w:tcW w:w="0" w:type="auto"/>
            <w:hideMark/>
          </w:tcPr>
          <w:p w:rsidR="00F962FC" w:rsidRPr="002103DF" w:rsidRDefault="00FD5B9A" w:rsidP="001B194A">
            <w:pPr>
              <w:rPr>
                <w:rFonts w:ascii="Times New Roman" w:hAnsi="Times New Roman" w:cs="Times New Roman"/>
                <w:sz w:val="20"/>
                <w:szCs w:val="20"/>
              </w:rPr>
            </w:pPr>
            <w:ins w:id="144" w:author="Author">
              <w:r w:rsidRPr="002103DF">
                <w:rPr>
                  <w:rFonts w:ascii="Times New Roman" w:hAnsi="Times New Roman" w:cs="Times New Roman"/>
                  <w:sz w:val="20"/>
                  <w:szCs w:val="20"/>
                </w:rPr>
                <w:t xml:space="preserve">Solvency II </w:t>
              </w:r>
            </w:ins>
            <w:del w:id="145" w:author="Author">
              <w:r w:rsidR="00F962FC" w:rsidRPr="002103DF" w:rsidDel="00FD5B9A">
                <w:rPr>
                  <w:rFonts w:ascii="Times New Roman" w:hAnsi="Times New Roman" w:cs="Times New Roman"/>
                  <w:sz w:val="20"/>
                  <w:szCs w:val="20"/>
                </w:rPr>
                <w:delText>V</w:delText>
              </w:r>
            </w:del>
            <w:ins w:id="146" w:author="Author">
              <w:r w:rsidRPr="002103DF">
                <w:rPr>
                  <w:rFonts w:ascii="Times New Roman" w:hAnsi="Times New Roman" w:cs="Times New Roman"/>
                  <w:sz w:val="20"/>
                  <w:szCs w:val="20"/>
                </w:rPr>
                <w:t>v</w:t>
              </w:r>
            </w:ins>
            <w:r w:rsidR="00F962FC" w:rsidRPr="002103DF">
              <w:rPr>
                <w:rFonts w:ascii="Times New Roman" w:hAnsi="Times New Roman" w:cs="Times New Roman"/>
                <w:sz w:val="20"/>
                <w:szCs w:val="20"/>
              </w:rPr>
              <w:t>alue of the assets for which the collateral for loans made or bonds purchased is held</w:t>
            </w:r>
            <w:r w:rsidR="003319AD" w:rsidRPr="002103DF">
              <w:rPr>
                <w:rFonts w:ascii="Times New Roman" w:hAnsi="Times New Roman" w:cs="Times New Roman"/>
                <w:sz w:val="20"/>
                <w:szCs w:val="20"/>
              </w:rPr>
              <w:t>.</w:t>
            </w:r>
          </w:p>
          <w:p w:rsidR="003319AD" w:rsidRPr="002103DF" w:rsidRDefault="003319AD">
            <w:pPr>
              <w:rPr>
                <w:rFonts w:ascii="Times New Roman" w:hAnsi="Times New Roman" w:cs="Times New Roman"/>
                <w:sz w:val="20"/>
                <w:szCs w:val="20"/>
              </w:rPr>
            </w:pPr>
          </w:p>
          <w:p w:rsidR="003319AD" w:rsidRPr="002103DF" w:rsidRDefault="003319AD"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47" w:author="Author">
              <w:r w:rsidR="00F02910" w:rsidRPr="007C5111">
                <w:rPr>
                  <w:rFonts w:ascii="Times New Roman" w:hAnsi="Times New Roman" w:cs="Times New Roman"/>
                  <w:sz w:val="20"/>
                  <w:szCs w:val="20"/>
                  <w:rPrChange w:id="148"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tc>
      </w:tr>
      <w:tr w:rsidR="00F962FC" w:rsidRPr="005E44A0" w:rsidTr="00582C25">
        <w:tc>
          <w:tcPr>
            <w:tcW w:w="0" w:type="auto"/>
            <w:hideMark/>
          </w:tcPr>
          <w:p w:rsidR="00F962FC" w:rsidRDefault="00F962FC" w:rsidP="00EB117B">
            <w:pPr>
              <w:rPr>
                <w:ins w:id="149" w:author="Autho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R0110</w:t>
            </w:r>
          </w:p>
          <w:p w:rsidR="00FD5B9A" w:rsidRPr="00582C25" w:rsidRDefault="00FD5B9A" w:rsidP="00EB117B">
            <w:pPr>
              <w:rPr>
                <w:rFonts w:ascii="Times New Roman" w:hAnsi="Times New Roman" w:cs="Times New Roman"/>
                <w:sz w:val="20"/>
                <w:szCs w:val="20"/>
              </w:rPr>
            </w:pPr>
            <w:ins w:id="150" w:author="Author">
              <w:r w:rsidRPr="00B276B8">
                <w:rPr>
                  <w:rFonts w:ascii="Times New Roman" w:hAnsi="Times New Roman" w:cs="Times New Roman"/>
                  <w:sz w:val="20"/>
                  <w:szCs w:val="20"/>
                </w:rPr>
                <w:t>(B12A)</w:t>
              </w:r>
            </w:ins>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w:t>
            </w:r>
            <w:del w:id="151" w:author="Author">
              <w:r w:rsidR="00F962FC" w:rsidRPr="002103DF" w:rsidDel="00FD5B9A">
                <w:rPr>
                  <w:rFonts w:ascii="Times New Roman" w:hAnsi="Times New Roman" w:cs="Times New Roman"/>
                  <w:sz w:val="20"/>
                  <w:szCs w:val="20"/>
                </w:rPr>
                <w:delText xml:space="preserve">guaranteed </w:delText>
              </w:r>
            </w:del>
            <w:r w:rsidR="00F962FC" w:rsidRPr="002103DF">
              <w:rPr>
                <w:rFonts w:ascii="Times New Roman" w:hAnsi="Times New Roman" w:cs="Times New Roman"/>
                <w:sz w:val="20"/>
                <w:szCs w:val="20"/>
              </w:rPr>
              <w:t xml:space="preserve">assets </w:t>
            </w:r>
            <w:ins w:id="152" w:author="Author">
              <w:r w:rsidR="00FD5B9A" w:rsidRPr="002103DF">
                <w:rPr>
                  <w:rFonts w:ascii="Times New Roman" w:hAnsi="Times New Roman" w:cs="Times New Roman"/>
                  <w:sz w:val="20"/>
                  <w:szCs w:val="20"/>
                </w:rPr>
                <w:t xml:space="preserve">for which collateral is held </w:t>
              </w:r>
            </w:ins>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Collateral held for derivatives</w:t>
            </w:r>
          </w:p>
        </w:tc>
        <w:tc>
          <w:tcPr>
            <w:tcW w:w="0" w:type="auto"/>
            <w:hideMark/>
          </w:tcPr>
          <w:p w:rsidR="00F962FC" w:rsidRPr="002103DF" w:rsidRDefault="00FD5B9A" w:rsidP="001B194A">
            <w:pPr>
              <w:rPr>
                <w:rFonts w:ascii="Times New Roman" w:hAnsi="Times New Roman" w:cs="Times New Roman"/>
                <w:sz w:val="20"/>
                <w:szCs w:val="20"/>
              </w:rPr>
            </w:pPr>
            <w:ins w:id="153" w:author="Author">
              <w:r w:rsidRPr="002103DF">
                <w:rPr>
                  <w:rFonts w:ascii="Times New Roman" w:hAnsi="Times New Roman" w:cs="Times New Roman"/>
                  <w:sz w:val="20"/>
                  <w:szCs w:val="20"/>
                </w:rPr>
                <w:t xml:space="preserve">Solvency II </w:t>
              </w:r>
            </w:ins>
            <w:del w:id="154" w:author="Author">
              <w:r w:rsidR="00F962FC" w:rsidRPr="002103DF" w:rsidDel="00FD5B9A">
                <w:rPr>
                  <w:rFonts w:ascii="Times New Roman" w:hAnsi="Times New Roman" w:cs="Times New Roman"/>
                  <w:sz w:val="20"/>
                  <w:szCs w:val="20"/>
                </w:rPr>
                <w:delText>V</w:delText>
              </w:r>
            </w:del>
            <w:ins w:id="155" w:author="Author">
              <w:r w:rsidRPr="002103DF">
                <w:rPr>
                  <w:rFonts w:ascii="Times New Roman" w:hAnsi="Times New Roman" w:cs="Times New Roman"/>
                  <w:sz w:val="20"/>
                  <w:szCs w:val="20"/>
                </w:rPr>
                <w:t>v</w:t>
              </w:r>
            </w:ins>
            <w:r w:rsidR="00F962FC" w:rsidRPr="002103DF">
              <w:rPr>
                <w:rFonts w:ascii="Times New Roman" w:hAnsi="Times New Roman" w:cs="Times New Roman"/>
                <w:sz w:val="20"/>
                <w:szCs w:val="20"/>
              </w:rPr>
              <w:t>alue of the assets for which the collateral for derivatives is held</w:t>
            </w:r>
            <w:r w:rsidR="003319AD" w:rsidRPr="002103DF">
              <w:rPr>
                <w:rFonts w:ascii="Times New Roman" w:hAnsi="Times New Roman" w:cs="Times New Roman"/>
                <w:sz w:val="20"/>
                <w:szCs w:val="20"/>
              </w:rPr>
              <w:t>.</w:t>
            </w:r>
          </w:p>
          <w:p w:rsidR="003319AD" w:rsidRPr="002103DF" w:rsidRDefault="003319AD">
            <w:pPr>
              <w:rPr>
                <w:rFonts w:ascii="Times New Roman" w:hAnsi="Times New Roman" w:cs="Times New Roman"/>
                <w:sz w:val="20"/>
                <w:szCs w:val="20"/>
              </w:rPr>
            </w:pPr>
          </w:p>
          <w:p w:rsidR="003319AD" w:rsidRPr="002103DF" w:rsidRDefault="003319AD">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56" w:author="Author">
              <w:r w:rsidR="00F02910" w:rsidRPr="007C5111">
                <w:rPr>
                  <w:rFonts w:ascii="Times New Roman" w:hAnsi="Times New Roman" w:cs="Times New Roman"/>
                  <w:sz w:val="20"/>
                  <w:szCs w:val="20"/>
                  <w:rPrChange w:id="157"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tc>
      </w:tr>
      <w:tr w:rsidR="00F962FC" w:rsidRPr="005E44A0" w:rsidTr="00582C25">
        <w:tc>
          <w:tcPr>
            <w:tcW w:w="0" w:type="auto"/>
            <w:hideMark/>
          </w:tcPr>
          <w:p w:rsidR="00F962FC" w:rsidRDefault="00F962FC" w:rsidP="005B2C3A">
            <w:pPr>
              <w:rPr>
                <w:ins w:id="158" w:author="Autho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R0120</w:t>
            </w:r>
          </w:p>
          <w:p w:rsidR="00FD5B9A" w:rsidRPr="00582C25" w:rsidRDefault="00FD5B9A" w:rsidP="005B2C3A">
            <w:pPr>
              <w:rPr>
                <w:rFonts w:ascii="Times New Roman" w:hAnsi="Times New Roman" w:cs="Times New Roman"/>
                <w:sz w:val="20"/>
                <w:szCs w:val="20"/>
              </w:rPr>
            </w:pPr>
            <w:ins w:id="159" w:author="Author">
              <w:r w:rsidRPr="00B276B8">
                <w:rPr>
                  <w:rFonts w:ascii="Times New Roman" w:hAnsi="Times New Roman" w:cs="Times New Roman"/>
                  <w:sz w:val="20"/>
                  <w:szCs w:val="20"/>
                </w:rPr>
                <w:t>(B13)</w:t>
              </w:r>
            </w:ins>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w:t>
            </w:r>
            <w:del w:id="160" w:author="Author">
              <w:r w:rsidR="00F962FC" w:rsidRPr="002103DF" w:rsidDel="00FD5B9A">
                <w:rPr>
                  <w:rFonts w:ascii="Times New Roman" w:hAnsi="Times New Roman" w:cs="Times New Roman"/>
                  <w:sz w:val="20"/>
                  <w:szCs w:val="20"/>
                </w:rPr>
                <w:delText xml:space="preserve">guaranteed </w:delText>
              </w:r>
            </w:del>
            <w:r w:rsidR="00F962FC" w:rsidRPr="002103DF">
              <w:rPr>
                <w:rFonts w:ascii="Times New Roman" w:hAnsi="Times New Roman" w:cs="Times New Roman"/>
                <w:sz w:val="20"/>
                <w:szCs w:val="20"/>
              </w:rPr>
              <w:t xml:space="preserve">assets </w:t>
            </w:r>
            <w:ins w:id="161" w:author="Author">
              <w:r w:rsidR="00FD5B9A" w:rsidRPr="002103DF">
                <w:rPr>
                  <w:rFonts w:ascii="Times New Roman" w:hAnsi="Times New Roman" w:cs="Times New Roman"/>
                  <w:sz w:val="20"/>
                  <w:szCs w:val="20"/>
                </w:rPr>
                <w:t xml:space="preserve">for which collateral is held </w:t>
              </w:r>
            </w:ins>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Assets pledged by reinsurers for ceded technical provisions</w:t>
            </w:r>
          </w:p>
        </w:tc>
        <w:tc>
          <w:tcPr>
            <w:tcW w:w="0" w:type="auto"/>
            <w:hideMark/>
          </w:tcPr>
          <w:p w:rsidR="00F962FC" w:rsidRPr="002103DF" w:rsidRDefault="00FD5B9A" w:rsidP="001B194A">
            <w:pPr>
              <w:rPr>
                <w:rFonts w:ascii="Times New Roman" w:hAnsi="Times New Roman" w:cs="Times New Roman"/>
                <w:sz w:val="20"/>
                <w:szCs w:val="20"/>
              </w:rPr>
            </w:pPr>
            <w:ins w:id="162" w:author="Author">
              <w:r w:rsidRPr="002103DF">
                <w:rPr>
                  <w:rFonts w:ascii="Times New Roman" w:hAnsi="Times New Roman" w:cs="Times New Roman"/>
                  <w:sz w:val="20"/>
                  <w:szCs w:val="20"/>
                </w:rPr>
                <w:t xml:space="preserve">Solvency II </w:t>
              </w:r>
            </w:ins>
            <w:del w:id="163" w:author="Author">
              <w:r w:rsidR="00F962FC" w:rsidRPr="002103DF" w:rsidDel="00FD5B9A">
                <w:rPr>
                  <w:rFonts w:ascii="Times New Roman" w:hAnsi="Times New Roman" w:cs="Times New Roman"/>
                  <w:sz w:val="20"/>
                  <w:szCs w:val="20"/>
                </w:rPr>
                <w:delText>V</w:delText>
              </w:r>
            </w:del>
            <w:ins w:id="164" w:author="Author">
              <w:r w:rsidRPr="002103DF">
                <w:rPr>
                  <w:rFonts w:ascii="Times New Roman" w:hAnsi="Times New Roman" w:cs="Times New Roman"/>
                  <w:sz w:val="20"/>
                  <w:szCs w:val="20"/>
                </w:rPr>
                <w:t>v</w:t>
              </w:r>
            </w:ins>
            <w:r w:rsidR="00F962FC" w:rsidRPr="002103DF">
              <w:rPr>
                <w:rFonts w:ascii="Times New Roman" w:hAnsi="Times New Roman" w:cs="Times New Roman"/>
                <w:sz w:val="20"/>
                <w:szCs w:val="20"/>
              </w:rPr>
              <w:t>alue of the assets for which the collateral on assets pledged by reinsurers for ceded technical provisions is held</w:t>
            </w:r>
            <w:r w:rsidR="003319AD" w:rsidRPr="002103DF">
              <w:rPr>
                <w:rFonts w:ascii="Times New Roman" w:hAnsi="Times New Roman" w:cs="Times New Roman"/>
                <w:sz w:val="20"/>
                <w:szCs w:val="20"/>
              </w:rPr>
              <w:t>.</w:t>
            </w:r>
          </w:p>
          <w:p w:rsidR="003319AD" w:rsidRPr="002103DF" w:rsidRDefault="003319AD">
            <w:pPr>
              <w:rPr>
                <w:rFonts w:ascii="Times New Roman" w:hAnsi="Times New Roman" w:cs="Times New Roman"/>
                <w:sz w:val="20"/>
                <w:szCs w:val="20"/>
              </w:rPr>
            </w:pPr>
          </w:p>
          <w:p w:rsidR="003319AD" w:rsidRPr="002103DF" w:rsidRDefault="003319AD"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65" w:author="Author">
              <w:r w:rsidR="00F02910" w:rsidRPr="007C5111">
                <w:rPr>
                  <w:rFonts w:ascii="Times New Roman" w:hAnsi="Times New Roman" w:cs="Times New Roman"/>
                  <w:sz w:val="20"/>
                  <w:szCs w:val="20"/>
                  <w:rPrChange w:id="166"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tc>
      </w:tr>
      <w:tr w:rsidR="00F962FC" w:rsidRPr="005E44A0" w:rsidTr="00582C25">
        <w:tc>
          <w:tcPr>
            <w:tcW w:w="0" w:type="auto"/>
            <w:hideMark/>
          </w:tcPr>
          <w:p w:rsidR="00F962FC" w:rsidRDefault="00F962FC" w:rsidP="00EB117B">
            <w:pPr>
              <w:rPr>
                <w:ins w:id="167" w:author="Autho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R0130</w:t>
            </w:r>
          </w:p>
          <w:p w:rsidR="00FD5B9A" w:rsidRPr="00582C25" w:rsidRDefault="00FD5B9A" w:rsidP="00EB117B">
            <w:pPr>
              <w:rPr>
                <w:rFonts w:ascii="Times New Roman" w:hAnsi="Times New Roman" w:cs="Times New Roman"/>
                <w:sz w:val="20"/>
                <w:szCs w:val="20"/>
              </w:rPr>
            </w:pPr>
            <w:ins w:id="168" w:author="Author">
              <w:r w:rsidRPr="00B276B8">
                <w:rPr>
                  <w:rFonts w:ascii="Times New Roman" w:hAnsi="Times New Roman" w:cs="Times New Roman"/>
                  <w:sz w:val="20"/>
                  <w:szCs w:val="20"/>
                </w:rPr>
                <w:t>(B13A)</w:t>
              </w:r>
            </w:ins>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w:t>
            </w:r>
            <w:del w:id="169" w:author="Author">
              <w:r w:rsidR="00F962FC" w:rsidRPr="002103DF" w:rsidDel="00FD5B9A">
                <w:rPr>
                  <w:rFonts w:ascii="Times New Roman" w:hAnsi="Times New Roman" w:cs="Times New Roman"/>
                  <w:sz w:val="20"/>
                  <w:szCs w:val="20"/>
                </w:rPr>
                <w:delText xml:space="preserve">guaranteed </w:delText>
              </w:r>
            </w:del>
            <w:r w:rsidR="00F962FC" w:rsidRPr="002103DF">
              <w:rPr>
                <w:rFonts w:ascii="Times New Roman" w:hAnsi="Times New Roman" w:cs="Times New Roman"/>
                <w:sz w:val="20"/>
                <w:szCs w:val="20"/>
              </w:rPr>
              <w:t xml:space="preserve">assets </w:t>
            </w:r>
            <w:ins w:id="170" w:author="Author">
              <w:r w:rsidR="00FD5B9A" w:rsidRPr="002103DF">
                <w:rPr>
                  <w:rFonts w:ascii="Times New Roman" w:hAnsi="Times New Roman" w:cs="Times New Roman"/>
                  <w:sz w:val="20"/>
                  <w:szCs w:val="20"/>
                </w:rPr>
                <w:t xml:space="preserve">for which collateral is held </w:t>
              </w:r>
            </w:ins>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Other collateral held</w:t>
            </w:r>
          </w:p>
        </w:tc>
        <w:tc>
          <w:tcPr>
            <w:tcW w:w="0" w:type="auto"/>
            <w:hideMark/>
          </w:tcPr>
          <w:p w:rsidR="00F962FC" w:rsidRPr="002103DF" w:rsidRDefault="00FD5B9A" w:rsidP="001B194A">
            <w:pPr>
              <w:rPr>
                <w:rFonts w:ascii="Times New Roman" w:hAnsi="Times New Roman" w:cs="Times New Roman"/>
                <w:sz w:val="20"/>
                <w:szCs w:val="20"/>
              </w:rPr>
            </w:pPr>
            <w:ins w:id="171" w:author="Author">
              <w:r w:rsidRPr="002103DF">
                <w:rPr>
                  <w:rFonts w:ascii="Times New Roman" w:hAnsi="Times New Roman" w:cs="Times New Roman"/>
                  <w:sz w:val="20"/>
                  <w:szCs w:val="20"/>
                </w:rPr>
                <w:t xml:space="preserve">Solvency II </w:t>
              </w:r>
            </w:ins>
            <w:del w:id="172" w:author="Author">
              <w:r w:rsidR="00F962FC" w:rsidRPr="002103DF" w:rsidDel="00FD5B9A">
                <w:rPr>
                  <w:rFonts w:ascii="Times New Roman" w:hAnsi="Times New Roman" w:cs="Times New Roman"/>
                  <w:sz w:val="20"/>
                  <w:szCs w:val="20"/>
                </w:rPr>
                <w:delText>V</w:delText>
              </w:r>
            </w:del>
            <w:ins w:id="173" w:author="Author">
              <w:r w:rsidRPr="002103DF">
                <w:rPr>
                  <w:rFonts w:ascii="Times New Roman" w:hAnsi="Times New Roman" w:cs="Times New Roman"/>
                  <w:sz w:val="20"/>
                  <w:szCs w:val="20"/>
                </w:rPr>
                <w:t>v</w:t>
              </w:r>
            </w:ins>
            <w:r w:rsidR="00F962FC" w:rsidRPr="002103DF">
              <w:rPr>
                <w:rFonts w:ascii="Times New Roman" w:hAnsi="Times New Roman" w:cs="Times New Roman"/>
                <w:sz w:val="20"/>
                <w:szCs w:val="20"/>
              </w:rPr>
              <w:t>alue of the assets for which the other collateral is held</w:t>
            </w:r>
            <w:r w:rsidR="006669F9" w:rsidRPr="002103DF">
              <w:rPr>
                <w:rFonts w:ascii="Times New Roman" w:hAnsi="Times New Roman" w:cs="Times New Roman"/>
                <w:sz w:val="20"/>
                <w:szCs w:val="20"/>
              </w:rPr>
              <w:t>.</w:t>
            </w:r>
          </w:p>
          <w:p w:rsidR="006669F9" w:rsidRPr="002103DF" w:rsidRDefault="006669F9">
            <w:pPr>
              <w:rPr>
                <w:rFonts w:ascii="Times New Roman" w:hAnsi="Times New Roman" w:cs="Times New Roman"/>
                <w:sz w:val="20"/>
                <w:szCs w:val="20"/>
              </w:rPr>
            </w:pPr>
          </w:p>
          <w:p w:rsidR="006669F9" w:rsidRPr="002103DF" w:rsidRDefault="006669F9"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74" w:author="Author">
              <w:r w:rsidR="00F02910" w:rsidRPr="007C5111">
                <w:rPr>
                  <w:rFonts w:ascii="Times New Roman" w:hAnsi="Times New Roman" w:cs="Times New Roman"/>
                  <w:sz w:val="20"/>
                  <w:szCs w:val="20"/>
                  <w:rPrChange w:id="175"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tc>
      </w:tr>
      <w:tr w:rsidR="00F962FC" w:rsidRPr="005E44A0" w:rsidTr="00582C25">
        <w:tc>
          <w:tcPr>
            <w:tcW w:w="0" w:type="auto"/>
            <w:hideMark/>
          </w:tcPr>
          <w:p w:rsidR="00F962FC" w:rsidRDefault="00F962FC" w:rsidP="005B2C3A">
            <w:pPr>
              <w:rPr>
                <w:ins w:id="176" w:author="Autho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R0200</w:t>
            </w:r>
          </w:p>
          <w:p w:rsidR="00FD5B9A" w:rsidRPr="00582C25" w:rsidRDefault="00FD5B9A" w:rsidP="00FD5B9A">
            <w:pPr>
              <w:rPr>
                <w:rFonts w:ascii="Times New Roman" w:hAnsi="Times New Roman" w:cs="Times New Roman"/>
                <w:sz w:val="20"/>
                <w:szCs w:val="20"/>
              </w:rPr>
            </w:pPr>
            <w:ins w:id="177" w:author="Author">
              <w:r w:rsidRPr="00B276B8">
                <w:rPr>
                  <w:rFonts w:ascii="Times New Roman" w:hAnsi="Times New Roman" w:cs="Times New Roman"/>
                  <w:sz w:val="20"/>
                  <w:szCs w:val="20"/>
                </w:rPr>
                <w:t>(B13</w:t>
              </w:r>
              <w:r>
                <w:rPr>
                  <w:rFonts w:ascii="Times New Roman" w:hAnsi="Times New Roman" w:cs="Times New Roman"/>
                  <w:sz w:val="20"/>
                  <w:szCs w:val="20"/>
                </w:rPr>
                <w:t>B</w:t>
              </w:r>
              <w:r w:rsidRPr="00B276B8">
                <w:rPr>
                  <w:rFonts w:ascii="Times New Roman" w:hAnsi="Times New Roman" w:cs="Times New Roman"/>
                  <w:sz w:val="20"/>
                  <w:szCs w:val="20"/>
                </w:rPr>
                <w:t>)</w:t>
              </w:r>
            </w:ins>
          </w:p>
        </w:tc>
        <w:tc>
          <w:tcPr>
            <w:tcW w:w="0" w:type="auto"/>
            <w:hideMark/>
          </w:tcPr>
          <w:p w:rsidR="00F962FC" w:rsidRPr="002103DF" w:rsidRDefault="006D36D0" w:rsidP="00FD5B9A">
            <w:pPr>
              <w:rPr>
                <w:rFonts w:ascii="Times New Roman" w:hAnsi="Times New Roman" w:cs="Times New Roman"/>
                <w:sz w:val="20"/>
                <w:szCs w:val="20"/>
              </w:rPr>
            </w:pPr>
            <w:r w:rsidRPr="002103DF">
              <w:rPr>
                <w:rFonts w:ascii="Times New Roman" w:hAnsi="Times New Roman" w:cs="Times New Roman"/>
                <w:sz w:val="20"/>
                <w:szCs w:val="20"/>
              </w:rPr>
              <w:t>V</w:t>
            </w:r>
            <w:r w:rsidR="00F962FC" w:rsidRPr="002103DF">
              <w:rPr>
                <w:rFonts w:ascii="Times New Roman" w:hAnsi="Times New Roman" w:cs="Times New Roman"/>
                <w:sz w:val="20"/>
                <w:szCs w:val="20"/>
              </w:rPr>
              <w:t xml:space="preserve">alue of </w:t>
            </w:r>
            <w:del w:id="178" w:author="Author">
              <w:r w:rsidR="00F962FC" w:rsidRPr="002103DF" w:rsidDel="00FD5B9A">
                <w:rPr>
                  <w:rFonts w:ascii="Times New Roman" w:hAnsi="Times New Roman" w:cs="Times New Roman"/>
                  <w:sz w:val="20"/>
                  <w:szCs w:val="20"/>
                </w:rPr>
                <w:delText xml:space="preserve">guaranteed </w:delText>
              </w:r>
            </w:del>
            <w:r w:rsidR="00F962FC" w:rsidRPr="002103DF">
              <w:rPr>
                <w:rFonts w:ascii="Times New Roman" w:hAnsi="Times New Roman" w:cs="Times New Roman"/>
                <w:sz w:val="20"/>
                <w:szCs w:val="20"/>
              </w:rPr>
              <w:t xml:space="preserve">assets </w:t>
            </w:r>
            <w:ins w:id="179" w:author="Author">
              <w:r w:rsidR="00FD5B9A" w:rsidRPr="002103DF">
                <w:rPr>
                  <w:rFonts w:ascii="Times New Roman" w:hAnsi="Times New Roman" w:cs="Times New Roman"/>
                  <w:sz w:val="20"/>
                  <w:szCs w:val="20"/>
                </w:rPr>
                <w:t xml:space="preserve">for which collateral is held </w:t>
              </w:r>
            </w:ins>
            <w:r w:rsidR="00F962FC"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F962FC" w:rsidRPr="002103DF">
              <w:rPr>
                <w:rFonts w:ascii="Times New Roman" w:hAnsi="Times New Roman" w:cs="Times New Roman"/>
                <w:sz w:val="20"/>
                <w:szCs w:val="20"/>
              </w:rPr>
              <w:t>Total collateral held</w:t>
            </w:r>
          </w:p>
        </w:tc>
        <w:tc>
          <w:tcPr>
            <w:tcW w:w="0" w:type="auto"/>
            <w:hideMark/>
          </w:tcPr>
          <w:p w:rsidR="00F962FC" w:rsidRPr="002103DF" w:rsidRDefault="004E3361" w:rsidP="001B194A">
            <w:pPr>
              <w:rPr>
                <w:rFonts w:ascii="Times New Roman" w:hAnsi="Times New Roman" w:cs="Times New Roman"/>
                <w:sz w:val="20"/>
                <w:szCs w:val="20"/>
              </w:rPr>
            </w:pPr>
            <w:r w:rsidRPr="002103DF">
              <w:rPr>
                <w:rFonts w:ascii="Times New Roman" w:hAnsi="Times New Roman" w:cs="Times New Roman"/>
                <w:sz w:val="20"/>
                <w:szCs w:val="20"/>
              </w:rPr>
              <w:t xml:space="preserve">Total </w:t>
            </w:r>
            <w:ins w:id="180" w:author="Author">
              <w:r w:rsidR="00FD5B9A" w:rsidRPr="002103DF">
                <w:rPr>
                  <w:rFonts w:ascii="Times New Roman" w:hAnsi="Times New Roman" w:cs="Times New Roman"/>
                  <w:sz w:val="20"/>
                  <w:szCs w:val="20"/>
                </w:rPr>
                <w:t xml:space="preserve">Solvency II </w:t>
              </w:r>
            </w:ins>
            <w:r w:rsidRPr="002103DF">
              <w:rPr>
                <w:rFonts w:ascii="Times New Roman" w:hAnsi="Times New Roman" w:cs="Times New Roman"/>
                <w:sz w:val="20"/>
                <w:szCs w:val="20"/>
              </w:rPr>
              <w:t>v</w:t>
            </w:r>
            <w:r w:rsidR="00F962FC" w:rsidRPr="002103DF">
              <w:rPr>
                <w:rFonts w:ascii="Times New Roman" w:hAnsi="Times New Roman" w:cs="Times New Roman"/>
                <w:sz w:val="20"/>
                <w:szCs w:val="20"/>
              </w:rPr>
              <w:t>alue of the assets for which the total collateral is held</w:t>
            </w:r>
            <w:r w:rsidR="006669F9" w:rsidRPr="002103DF">
              <w:rPr>
                <w:rFonts w:ascii="Times New Roman" w:hAnsi="Times New Roman" w:cs="Times New Roman"/>
                <w:sz w:val="20"/>
                <w:szCs w:val="20"/>
              </w:rPr>
              <w:t>.</w:t>
            </w:r>
          </w:p>
          <w:p w:rsidR="006669F9" w:rsidRPr="002103DF" w:rsidRDefault="006669F9">
            <w:pPr>
              <w:rPr>
                <w:rFonts w:ascii="Times New Roman" w:hAnsi="Times New Roman" w:cs="Times New Roman"/>
                <w:sz w:val="20"/>
                <w:szCs w:val="20"/>
              </w:rPr>
            </w:pPr>
          </w:p>
          <w:p w:rsidR="006669F9" w:rsidRPr="002103DF" w:rsidRDefault="006669F9"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81" w:author="Author">
              <w:r w:rsidR="00F02910" w:rsidRPr="007C5111">
                <w:rPr>
                  <w:rFonts w:ascii="Times New Roman" w:hAnsi="Times New Roman" w:cs="Times New Roman"/>
                  <w:sz w:val="20"/>
                  <w:szCs w:val="20"/>
                  <w:rPrChange w:id="182"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tc>
      </w:tr>
      <w:tr w:rsidR="00793239" w:rsidRPr="005E44A0" w:rsidTr="00582C25">
        <w:tc>
          <w:tcPr>
            <w:tcW w:w="0" w:type="auto"/>
            <w:hideMark/>
          </w:tcPr>
          <w:p w:rsidR="00793239" w:rsidRDefault="00793239" w:rsidP="00F94146">
            <w:pPr>
              <w:rPr>
                <w:ins w:id="183"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R0210</w:t>
            </w:r>
          </w:p>
          <w:p w:rsidR="00FD5B9A" w:rsidRPr="00582C25" w:rsidRDefault="00FD5B9A" w:rsidP="00F94146">
            <w:pPr>
              <w:rPr>
                <w:rFonts w:ascii="Times New Roman" w:hAnsi="Times New Roman" w:cs="Times New Roman"/>
                <w:sz w:val="20"/>
                <w:szCs w:val="20"/>
              </w:rPr>
            </w:pPr>
            <w:ins w:id="184" w:author="Author">
              <w:r w:rsidRPr="00B276B8">
                <w:rPr>
                  <w:rFonts w:ascii="Times New Roman" w:hAnsi="Times New Roman" w:cs="Times New Roman"/>
                  <w:sz w:val="20"/>
                  <w:szCs w:val="20"/>
                </w:rPr>
                <w:t>(A14)</w:t>
              </w:r>
            </w:ins>
          </w:p>
        </w:tc>
        <w:tc>
          <w:tcPr>
            <w:tcW w:w="0" w:type="auto"/>
            <w:hideMark/>
          </w:tcPr>
          <w:p w:rsidR="00793239" w:rsidRPr="002103DF" w:rsidRDefault="003E743C" w:rsidP="003F0330">
            <w:pPr>
              <w:rPr>
                <w:rFonts w:ascii="Times New Roman" w:hAnsi="Times New Roman" w:cs="Times New Roman"/>
                <w:sz w:val="20"/>
                <w:szCs w:val="20"/>
              </w:rPr>
            </w:pPr>
            <w:r w:rsidRPr="002103DF">
              <w:rPr>
                <w:rFonts w:ascii="Times New Roman" w:hAnsi="Times New Roman" w:cs="Times New Roman"/>
                <w:sz w:val="20"/>
                <w:szCs w:val="20"/>
              </w:rPr>
              <w:t xml:space="preserve">Value of guarantee / collateral / contingent liabilities </w:t>
            </w:r>
            <w:r w:rsidR="00793239"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1442F" w:rsidRPr="002103DF">
              <w:rPr>
                <w:rFonts w:ascii="Times New Roman" w:hAnsi="Times New Roman" w:cs="Times New Roman"/>
                <w:sz w:val="20"/>
                <w:szCs w:val="20"/>
              </w:rPr>
              <w:t xml:space="preserve">Collateral pledged for </w:t>
            </w:r>
            <w:r w:rsidR="0071442F" w:rsidRPr="002103DF">
              <w:rPr>
                <w:rFonts w:ascii="Times New Roman" w:hAnsi="Times New Roman" w:cs="Times New Roman"/>
                <w:sz w:val="20"/>
                <w:szCs w:val="20"/>
              </w:rPr>
              <w:lastRenderedPageBreak/>
              <w:t>loans received or bonds issued</w:t>
            </w:r>
          </w:p>
        </w:tc>
        <w:tc>
          <w:tcPr>
            <w:tcW w:w="0" w:type="auto"/>
            <w:hideMark/>
          </w:tcPr>
          <w:p w:rsidR="00793239" w:rsidRPr="002103DF" w:rsidRDefault="00FD5B9A" w:rsidP="001B194A">
            <w:pPr>
              <w:rPr>
                <w:rFonts w:ascii="Times New Roman" w:hAnsi="Times New Roman" w:cs="Times New Roman"/>
                <w:sz w:val="20"/>
                <w:szCs w:val="20"/>
              </w:rPr>
            </w:pPr>
            <w:ins w:id="185" w:author="Author">
              <w:r w:rsidRPr="002103DF">
                <w:rPr>
                  <w:rFonts w:ascii="Times New Roman" w:hAnsi="Times New Roman" w:cs="Times New Roman"/>
                  <w:sz w:val="20"/>
                  <w:szCs w:val="20"/>
                </w:rPr>
                <w:lastRenderedPageBreak/>
                <w:t>Solvency II v</w:t>
              </w:r>
            </w:ins>
            <w:del w:id="186" w:author="Author">
              <w:r w:rsidR="00793239" w:rsidRPr="002103DF" w:rsidDel="00FD5B9A">
                <w:rPr>
                  <w:rFonts w:ascii="Times New Roman" w:hAnsi="Times New Roman" w:cs="Times New Roman"/>
                  <w:sz w:val="20"/>
                  <w:szCs w:val="20"/>
                </w:rPr>
                <w:delText>V</w:delText>
              </w:r>
            </w:del>
            <w:r w:rsidR="00793239" w:rsidRPr="002103DF">
              <w:rPr>
                <w:rFonts w:ascii="Times New Roman" w:hAnsi="Times New Roman" w:cs="Times New Roman"/>
                <w:sz w:val="20"/>
                <w:szCs w:val="20"/>
              </w:rPr>
              <w:t xml:space="preserve">alue of the </w:t>
            </w:r>
            <w:r w:rsidR="000D150A" w:rsidRPr="002103DF">
              <w:rPr>
                <w:rFonts w:ascii="Times New Roman" w:hAnsi="Times New Roman" w:cs="Times New Roman"/>
                <w:sz w:val="20"/>
                <w:szCs w:val="20"/>
              </w:rPr>
              <w:t>collateral</w:t>
            </w:r>
            <w:ins w:id="187" w:author="Author">
              <w:r w:rsidRPr="002103DF">
                <w:rPr>
                  <w:rFonts w:ascii="Times New Roman" w:hAnsi="Times New Roman" w:cs="Times New Roman"/>
                  <w:sz w:val="20"/>
                  <w:szCs w:val="20"/>
                </w:rPr>
                <w:t>s</w:t>
              </w:r>
            </w:ins>
            <w:r w:rsidR="00D21D2E" w:rsidRPr="002103DF">
              <w:rPr>
                <w:rFonts w:ascii="Times New Roman" w:hAnsi="Times New Roman" w:cs="Times New Roman"/>
                <w:sz w:val="20"/>
                <w:szCs w:val="20"/>
              </w:rPr>
              <w:t xml:space="preserve"> pledged for loans received or bonds issued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2103DF" w:rsidDel="00F02910" w:rsidRDefault="00556A1E">
            <w:pPr>
              <w:rPr>
                <w:del w:id="188" w:author="Author"/>
                <w:rFonts w:ascii="Times New Roman" w:hAnsi="Times New Roman" w:cs="Times New Roman"/>
                <w:sz w:val="20"/>
                <w:szCs w:val="20"/>
              </w:rPr>
            </w:pPr>
            <w:r w:rsidRPr="002103DF">
              <w:rPr>
                <w:rFonts w:ascii="Times New Roman" w:hAnsi="Times New Roman" w:cs="Times New Roman"/>
                <w:sz w:val="20"/>
                <w:szCs w:val="20"/>
              </w:rPr>
              <w:lastRenderedPageBreak/>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189" w:author="Author">
              <w:r w:rsidR="00F02910" w:rsidRPr="007C5111">
                <w:rPr>
                  <w:rFonts w:ascii="Times New Roman" w:hAnsi="Times New Roman" w:cs="Times New Roman"/>
                  <w:sz w:val="20"/>
                  <w:szCs w:val="20"/>
                  <w:rPrChange w:id="190"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p w:rsidR="004E3361" w:rsidRPr="002103DF" w:rsidDel="00F02910" w:rsidRDefault="004E3361">
            <w:pPr>
              <w:rPr>
                <w:del w:id="191" w:author="Author"/>
                <w:rFonts w:ascii="Times New Roman" w:hAnsi="Times New Roman" w:cs="Times New Roman"/>
                <w:sz w:val="20"/>
                <w:szCs w:val="20"/>
              </w:rPr>
            </w:pPr>
          </w:p>
          <w:p w:rsidR="004E3361" w:rsidRPr="002103DF" w:rsidRDefault="00C3732D">
            <w:pPr>
              <w:rPr>
                <w:rFonts w:ascii="Times New Roman" w:hAnsi="Times New Roman" w:cs="Times New Roman"/>
                <w:bCs/>
                <w:sz w:val="20"/>
                <w:szCs w:val="20"/>
              </w:rPr>
            </w:pPr>
            <w:del w:id="192" w:author="Author">
              <w:r w:rsidRPr="002103DF" w:rsidDel="00FD5B9A">
                <w:rPr>
                  <w:rFonts w:ascii="Times New Roman" w:hAnsi="Times New Roman" w:cs="Times New Roman"/>
                  <w:sz w:val="20"/>
                  <w:szCs w:val="20"/>
                </w:rPr>
                <w:delText>Collateral</w:delText>
              </w:r>
              <w:r w:rsidR="00E51E04" w:rsidRPr="00FA5329" w:rsidDel="00FD5B9A">
                <w:rPr>
                  <w:rFonts w:ascii="Times New Roman" w:hAnsi="Times New Roman" w:cs="Times New Roman"/>
                  <w:sz w:val="20"/>
                  <w:szCs w:val="20"/>
                </w:rPr>
                <w:delText xml:space="preserve"> is an asset with a monetary value or a guarantee/ commitment that secure the lender against the defaults of the borrower.</w:delText>
              </w:r>
            </w:del>
          </w:p>
        </w:tc>
      </w:tr>
      <w:tr w:rsidR="00793239" w:rsidRPr="005E44A0" w:rsidTr="00582C25">
        <w:tc>
          <w:tcPr>
            <w:tcW w:w="0" w:type="auto"/>
            <w:hideMark/>
          </w:tcPr>
          <w:p w:rsidR="00793239" w:rsidRDefault="00793239" w:rsidP="00793239">
            <w:pPr>
              <w:rPr>
                <w:ins w:id="193" w:author="Author"/>
                <w:rFonts w:ascii="Times New Roman" w:hAnsi="Times New Roman" w:cs="Times New Roman"/>
                <w:sz w:val="20"/>
                <w:szCs w:val="20"/>
              </w:rPr>
            </w:pPr>
            <w:r w:rsidRPr="00582C25">
              <w:rPr>
                <w:rFonts w:ascii="Times New Roman" w:hAnsi="Times New Roman" w:cs="Times New Roman"/>
                <w:sz w:val="20"/>
                <w:szCs w:val="20"/>
              </w:rPr>
              <w:lastRenderedPageBreak/>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R0220</w:t>
            </w:r>
          </w:p>
          <w:p w:rsidR="00FD5B9A" w:rsidRPr="00582C25" w:rsidRDefault="00FD5B9A" w:rsidP="00793239">
            <w:pPr>
              <w:rPr>
                <w:rFonts w:ascii="Times New Roman" w:hAnsi="Times New Roman" w:cs="Times New Roman"/>
                <w:sz w:val="20"/>
                <w:szCs w:val="20"/>
              </w:rPr>
            </w:pPr>
            <w:ins w:id="194" w:author="Author">
              <w:r w:rsidRPr="00B276B8">
                <w:rPr>
                  <w:rFonts w:ascii="Times New Roman" w:hAnsi="Times New Roman" w:cs="Times New Roman"/>
                  <w:sz w:val="20"/>
                  <w:szCs w:val="20"/>
                </w:rPr>
                <w:t>(A15A)</w:t>
              </w:r>
            </w:ins>
          </w:p>
        </w:tc>
        <w:tc>
          <w:tcPr>
            <w:tcW w:w="0" w:type="auto"/>
            <w:hideMark/>
          </w:tcPr>
          <w:p w:rsidR="00793239" w:rsidRPr="002103DF" w:rsidRDefault="003E743C" w:rsidP="003F0330">
            <w:pPr>
              <w:rPr>
                <w:rFonts w:ascii="Times New Roman" w:hAnsi="Times New Roman" w:cs="Times New Roman"/>
                <w:sz w:val="20"/>
                <w:szCs w:val="20"/>
              </w:rPr>
            </w:pPr>
            <w:r w:rsidRPr="002103DF">
              <w:rPr>
                <w:rFonts w:ascii="Times New Roman" w:hAnsi="Times New Roman" w:cs="Times New Roman"/>
                <w:sz w:val="20"/>
                <w:szCs w:val="20"/>
              </w:rPr>
              <w:t xml:space="preserve">Value of guarantee / collateral / contingent liabilities </w:t>
            </w:r>
            <w:r w:rsidR="00793239" w:rsidRPr="00FA5329">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93239" w:rsidRPr="002103DF">
              <w:rPr>
                <w:rFonts w:ascii="Times New Roman" w:hAnsi="Times New Roman" w:cs="Times New Roman"/>
                <w:sz w:val="20"/>
                <w:szCs w:val="20"/>
              </w:rPr>
              <w:t xml:space="preserve">Collateral </w:t>
            </w:r>
            <w:r w:rsidR="0071442F" w:rsidRPr="002103DF">
              <w:rPr>
                <w:rFonts w:ascii="Times New Roman" w:hAnsi="Times New Roman" w:cs="Times New Roman"/>
                <w:sz w:val="20"/>
                <w:szCs w:val="20"/>
              </w:rPr>
              <w:t xml:space="preserve">pledged </w:t>
            </w:r>
            <w:r w:rsidR="00793239" w:rsidRPr="002103DF">
              <w:rPr>
                <w:rFonts w:ascii="Times New Roman" w:hAnsi="Times New Roman" w:cs="Times New Roman"/>
                <w:sz w:val="20"/>
                <w:szCs w:val="20"/>
              </w:rPr>
              <w:t>for derivatives</w:t>
            </w:r>
          </w:p>
        </w:tc>
        <w:tc>
          <w:tcPr>
            <w:tcW w:w="0" w:type="auto"/>
            <w:hideMark/>
          </w:tcPr>
          <w:p w:rsidR="00793239" w:rsidRPr="002103DF" w:rsidRDefault="00FD5B9A" w:rsidP="001B194A">
            <w:pPr>
              <w:rPr>
                <w:rFonts w:ascii="Times New Roman" w:hAnsi="Times New Roman" w:cs="Times New Roman"/>
                <w:sz w:val="20"/>
                <w:szCs w:val="20"/>
              </w:rPr>
            </w:pPr>
            <w:ins w:id="195" w:author="Author">
              <w:r w:rsidRPr="002103DF">
                <w:rPr>
                  <w:rFonts w:ascii="Times New Roman" w:hAnsi="Times New Roman" w:cs="Times New Roman"/>
                  <w:sz w:val="20"/>
                  <w:szCs w:val="20"/>
                </w:rPr>
                <w:t xml:space="preserve">Solvency II </w:t>
              </w:r>
            </w:ins>
            <w:del w:id="196" w:author="Author">
              <w:r w:rsidR="00D21D2E" w:rsidRPr="002103DF" w:rsidDel="00FD5B9A">
                <w:rPr>
                  <w:rFonts w:ascii="Times New Roman" w:hAnsi="Times New Roman" w:cs="Times New Roman"/>
                  <w:sz w:val="20"/>
                  <w:szCs w:val="20"/>
                </w:rPr>
                <w:delText>V</w:delText>
              </w:r>
            </w:del>
            <w:ins w:id="197" w:author="Author">
              <w:r w:rsidRPr="002103DF">
                <w:rPr>
                  <w:rFonts w:ascii="Times New Roman" w:hAnsi="Times New Roman" w:cs="Times New Roman"/>
                  <w:sz w:val="20"/>
                  <w:szCs w:val="20"/>
                </w:rPr>
                <w:t>v</w:t>
              </w:r>
            </w:ins>
            <w:r w:rsidR="00D21D2E" w:rsidRPr="002103DF">
              <w:rPr>
                <w:rFonts w:ascii="Times New Roman" w:hAnsi="Times New Roman" w:cs="Times New Roman"/>
                <w:sz w:val="20"/>
                <w:szCs w:val="20"/>
              </w:rPr>
              <w:t xml:space="preserve">alue of the </w:t>
            </w:r>
            <w:r w:rsidR="001B194A" w:rsidRPr="002103DF">
              <w:rPr>
                <w:rFonts w:ascii="Times New Roman" w:hAnsi="Times New Roman" w:cs="Times New Roman"/>
                <w:sz w:val="20"/>
                <w:szCs w:val="20"/>
              </w:rPr>
              <w:t>collateral</w:t>
            </w:r>
            <w:ins w:id="198" w:author="Author">
              <w:r w:rsidR="003F0330" w:rsidRPr="002103DF">
                <w:rPr>
                  <w:rFonts w:ascii="Times New Roman" w:hAnsi="Times New Roman" w:cs="Times New Roman"/>
                  <w:sz w:val="20"/>
                  <w:szCs w:val="20"/>
                </w:rPr>
                <w:t>s</w:t>
              </w:r>
            </w:ins>
            <w:r w:rsidR="00D21D2E" w:rsidRPr="002103DF">
              <w:rPr>
                <w:rFonts w:ascii="Times New Roman" w:hAnsi="Times New Roman" w:cs="Times New Roman"/>
                <w:sz w:val="20"/>
                <w:szCs w:val="20"/>
              </w:rPr>
              <w:t xml:space="preserve"> pledged for derivatives</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2103DF" w:rsidDel="00F02910" w:rsidRDefault="00556A1E">
            <w:pPr>
              <w:rPr>
                <w:del w:id="199" w:author="Autho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200" w:author="Author">
              <w:r w:rsidR="00F02910" w:rsidRPr="007C5111">
                <w:rPr>
                  <w:rFonts w:ascii="Times New Roman" w:hAnsi="Times New Roman" w:cs="Times New Roman"/>
                  <w:sz w:val="20"/>
                  <w:szCs w:val="20"/>
                  <w:rPrChange w:id="201"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p w:rsidR="004E3361" w:rsidRPr="002103DF" w:rsidDel="00F02910" w:rsidRDefault="004E3361">
            <w:pPr>
              <w:rPr>
                <w:del w:id="202" w:author="Author"/>
                <w:rFonts w:ascii="Times New Roman" w:hAnsi="Times New Roman" w:cs="Times New Roman"/>
                <w:sz w:val="20"/>
                <w:szCs w:val="20"/>
              </w:rPr>
            </w:pPr>
          </w:p>
          <w:p w:rsidR="004E3361" w:rsidRPr="002103DF" w:rsidRDefault="00C3732D">
            <w:pPr>
              <w:rPr>
                <w:rFonts w:ascii="Times New Roman" w:hAnsi="Times New Roman" w:cs="Times New Roman"/>
                <w:sz w:val="20"/>
                <w:szCs w:val="20"/>
              </w:rPr>
            </w:pPr>
            <w:del w:id="203" w:author="Author">
              <w:r w:rsidRPr="00FA5329" w:rsidDel="00FD5B9A">
                <w:rPr>
                  <w:rFonts w:ascii="Times New Roman" w:hAnsi="Times New Roman" w:cs="Times New Roman"/>
                  <w:sz w:val="20"/>
                  <w:szCs w:val="20"/>
                </w:rPr>
                <w:delText>Collateral</w:delText>
              </w:r>
              <w:r w:rsidR="00E51E04" w:rsidRPr="002103DF" w:rsidDel="00FD5B9A">
                <w:rPr>
                  <w:rFonts w:ascii="Times New Roman" w:hAnsi="Times New Roman" w:cs="Times New Roman"/>
                  <w:sz w:val="20"/>
                  <w:szCs w:val="20"/>
                </w:rPr>
                <w:delText xml:space="preserve"> is an asset with a monetary value or a guarantee/ commitment that secure the lender against the defaults of the borrower.</w:delText>
              </w:r>
            </w:del>
          </w:p>
        </w:tc>
      </w:tr>
      <w:tr w:rsidR="00793239" w:rsidRPr="005E44A0" w:rsidTr="00582C25">
        <w:tc>
          <w:tcPr>
            <w:tcW w:w="0" w:type="auto"/>
            <w:hideMark/>
          </w:tcPr>
          <w:p w:rsidR="00793239" w:rsidRDefault="00793239" w:rsidP="00F94146">
            <w:pPr>
              <w:rPr>
                <w:ins w:id="204"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R023</w:t>
            </w:r>
            <w:r w:rsidRPr="00582C25">
              <w:rPr>
                <w:rFonts w:ascii="Times New Roman" w:hAnsi="Times New Roman" w:cs="Times New Roman"/>
                <w:sz w:val="20"/>
                <w:szCs w:val="20"/>
              </w:rPr>
              <w:t>0</w:t>
            </w:r>
          </w:p>
          <w:p w:rsidR="00FD5B9A" w:rsidRPr="00582C25" w:rsidRDefault="00FD5B9A" w:rsidP="00F94146">
            <w:pPr>
              <w:rPr>
                <w:rFonts w:ascii="Times New Roman" w:hAnsi="Times New Roman" w:cs="Times New Roman"/>
                <w:sz w:val="20"/>
                <w:szCs w:val="20"/>
              </w:rPr>
            </w:pPr>
            <w:ins w:id="205" w:author="Author">
              <w:r w:rsidRPr="00B276B8">
                <w:rPr>
                  <w:rFonts w:ascii="Times New Roman" w:hAnsi="Times New Roman" w:cs="Times New Roman"/>
                  <w:sz w:val="20"/>
                  <w:szCs w:val="20"/>
                </w:rPr>
                <w:t>(A17)</w:t>
              </w:r>
            </w:ins>
          </w:p>
        </w:tc>
        <w:tc>
          <w:tcPr>
            <w:tcW w:w="0" w:type="auto"/>
            <w:hideMark/>
          </w:tcPr>
          <w:p w:rsidR="00793239" w:rsidRPr="002103DF" w:rsidRDefault="003E743C" w:rsidP="00FD5B9A">
            <w:pPr>
              <w:rPr>
                <w:rFonts w:ascii="Times New Roman" w:hAnsi="Times New Roman" w:cs="Times New Roman"/>
                <w:sz w:val="20"/>
                <w:szCs w:val="20"/>
              </w:rPr>
            </w:pPr>
            <w:r w:rsidRPr="002103DF">
              <w:rPr>
                <w:rFonts w:ascii="Times New Roman" w:hAnsi="Times New Roman" w:cs="Times New Roman"/>
                <w:sz w:val="20"/>
                <w:szCs w:val="20"/>
              </w:rPr>
              <w:t xml:space="preserve">Value of guarantee / </w:t>
            </w:r>
            <w:r w:rsidRPr="00FA5329">
              <w:rPr>
                <w:rFonts w:ascii="Times New Roman" w:hAnsi="Times New Roman" w:cs="Times New Roman"/>
                <w:sz w:val="20"/>
                <w:szCs w:val="20"/>
              </w:rPr>
              <w:t xml:space="preserve">collateral / contingent liabilities </w:t>
            </w:r>
            <w:r w:rsidR="00793239"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1442F" w:rsidRPr="002103DF">
              <w:rPr>
                <w:rFonts w:ascii="Times New Roman" w:hAnsi="Times New Roman" w:cs="Times New Roman"/>
                <w:sz w:val="20"/>
                <w:szCs w:val="20"/>
              </w:rPr>
              <w:t xml:space="preserve">Assets pledged to </w:t>
            </w:r>
            <w:proofErr w:type="spellStart"/>
            <w:r w:rsidR="0071442F" w:rsidRPr="002103DF">
              <w:rPr>
                <w:rFonts w:ascii="Times New Roman" w:hAnsi="Times New Roman" w:cs="Times New Roman"/>
                <w:sz w:val="20"/>
                <w:szCs w:val="20"/>
              </w:rPr>
              <w:t>cedants</w:t>
            </w:r>
            <w:proofErr w:type="spellEnd"/>
            <w:r w:rsidR="0071442F" w:rsidRPr="002103DF">
              <w:rPr>
                <w:rFonts w:ascii="Times New Roman" w:hAnsi="Times New Roman" w:cs="Times New Roman"/>
                <w:sz w:val="20"/>
                <w:szCs w:val="20"/>
              </w:rPr>
              <w:t xml:space="preserve"> for technical provisions (reinsurance accepted)</w:t>
            </w:r>
          </w:p>
        </w:tc>
        <w:tc>
          <w:tcPr>
            <w:tcW w:w="0" w:type="auto"/>
            <w:hideMark/>
          </w:tcPr>
          <w:p w:rsidR="00793239" w:rsidRPr="002103DF" w:rsidRDefault="00FD5B9A" w:rsidP="001B194A">
            <w:pPr>
              <w:rPr>
                <w:rFonts w:ascii="Times New Roman" w:hAnsi="Times New Roman" w:cs="Times New Roman"/>
                <w:sz w:val="20"/>
                <w:szCs w:val="20"/>
              </w:rPr>
            </w:pPr>
            <w:ins w:id="206" w:author="Author">
              <w:r w:rsidRPr="002103DF">
                <w:rPr>
                  <w:rFonts w:ascii="Times New Roman" w:hAnsi="Times New Roman" w:cs="Times New Roman"/>
                  <w:sz w:val="20"/>
                  <w:szCs w:val="20"/>
                </w:rPr>
                <w:t xml:space="preserve">Solvency II </w:t>
              </w:r>
            </w:ins>
            <w:del w:id="207" w:author="Author">
              <w:r w:rsidR="00D21D2E" w:rsidRPr="002103DF" w:rsidDel="00FD5B9A">
                <w:rPr>
                  <w:rFonts w:ascii="Times New Roman" w:hAnsi="Times New Roman" w:cs="Times New Roman"/>
                  <w:sz w:val="20"/>
                  <w:szCs w:val="20"/>
                </w:rPr>
                <w:delText>V</w:delText>
              </w:r>
            </w:del>
            <w:ins w:id="208" w:author="Author">
              <w:r w:rsidRPr="002103DF">
                <w:rPr>
                  <w:rFonts w:ascii="Times New Roman" w:hAnsi="Times New Roman" w:cs="Times New Roman"/>
                  <w:sz w:val="20"/>
                  <w:szCs w:val="20"/>
                </w:rPr>
                <w:t>v</w:t>
              </w:r>
            </w:ins>
            <w:r w:rsidR="00D21D2E" w:rsidRPr="002103DF">
              <w:rPr>
                <w:rFonts w:ascii="Times New Roman" w:hAnsi="Times New Roman" w:cs="Times New Roman"/>
                <w:sz w:val="20"/>
                <w:szCs w:val="20"/>
              </w:rPr>
              <w:t xml:space="preserve">alue of the </w:t>
            </w:r>
            <w:r w:rsidR="000D150A" w:rsidRPr="002103DF">
              <w:rPr>
                <w:rFonts w:ascii="Times New Roman" w:hAnsi="Times New Roman" w:cs="Times New Roman"/>
                <w:sz w:val="20"/>
                <w:szCs w:val="20"/>
              </w:rPr>
              <w:t>assets</w:t>
            </w:r>
            <w:r w:rsidR="00D21D2E" w:rsidRPr="002103DF">
              <w:rPr>
                <w:rFonts w:ascii="Times New Roman" w:hAnsi="Times New Roman" w:cs="Times New Roman"/>
                <w:sz w:val="20"/>
                <w:szCs w:val="20"/>
              </w:rPr>
              <w:t xml:space="preserve"> pledged to </w:t>
            </w:r>
            <w:proofErr w:type="spellStart"/>
            <w:r w:rsidR="00D21D2E" w:rsidRPr="002103DF">
              <w:rPr>
                <w:rFonts w:ascii="Times New Roman" w:hAnsi="Times New Roman" w:cs="Times New Roman"/>
                <w:sz w:val="20"/>
                <w:szCs w:val="20"/>
              </w:rPr>
              <w:t>cedants</w:t>
            </w:r>
            <w:proofErr w:type="spellEnd"/>
            <w:r w:rsidR="00D21D2E" w:rsidRPr="002103DF">
              <w:rPr>
                <w:rFonts w:ascii="Times New Roman" w:hAnsi="Times New Roman" w:cs="Times New Roman"/>
                <w:sz w:val="20"/>
                <w:szCs w:val="20"/>
              </w:rPr>
              <w:t xml:space="preserve"> for technical provisions (reinsurance accepted)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2103DF" w:rsidDel="00F02910" w:rsidRDefault="00556A1E">
            <w:pPr>
              <w:rPr>
                <w:del w:id="209" w:author="Autho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210" w:author="Author">
              <w:r w:rsidR="00F02910" w:rsidRPr="007C5111">
                <w:rPr>
                  <w:rFonts w:ascii="Times New Roman" w:hAnsi="Times New Roman" w:cs="Times New Roman"/>
                  <w:sz w:val="20"/>
                  <w:szCs w:val="20"/>
                  <w:rPrChange w:id="211"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p w:rsidR="00E86CCD" w:rsidRPr="00FA5329" w:rsidDel="00F02910" w:rsidRDefault="00E86CCD">
            <w:pPr>
              <w:rPr>
                <w:del w:id="212" w:author="Author"/>
                <w:rFonts w:ascii="Times New Roman" w:hAnsi="Times New Roman" w:cs="Times New Roman"/>
                <w:sz w:val="20"/>
                <w:szCs w:val="20"/>
              </w:rPr>
            </w:pPr>
          </w:p>
          <w:p w:rsidR="00E86CCD" w:rsidRPr="002103DF" w:rsidRDefault="00C3732D">
            <w:pPr>
              <w:rPr>
                <w:rFonts w:ascii="Times New Roman" w:hAnsi="Times New Roman" w:cs="Times New Roman"/>
                <w:sz w:val="20"/>
                <w:szCs w:val="20"/>
              </w:rPr>
            </w:pPr>
            <w:del w:id="213" w:author="Author">
              <w:r w:rsidRPr="002103DF" w:rsidDel="00FD5B9A">
                <w:rPr>
                  <w:rFonts w:ascii="Times New Roman" w:hAnsi="Times New Roman" w:cs="Times New Roman"/>
                  <w:sz w:val="20"/>
                  <w:szCs w:val="20"/>
                </w:rPr>
                <w:delText>Collateral</w:delText>
              </w:r>
              <w:r w:rsidR="00E51E04" w:rsidRPr="002103DF" w:rsidDel="00FD5B9A">
                <w:rPr>
                  <w:rFonts w:ascii="Times New Roman" w:hAnsi="Times New Roman" w:cs="Times New Roman"/>
                  <w:sz w:val="20"/>
                  <w:szCs w:val="20"/>
                </w:rPr>
                <w:delText xml:space="preserve"> is an asset with a monetary value or a guarantee/ commitment that secure the lender against the defaults of the borrower.</w:delText>
              </w:r>
            </w:del>
          </w:p>
        </w:tc>
      </w:tr>
      <w:tr w:rsidR="00793239" w:rsidRPr="005E44A0" w:rsidTr="00582C25">
        <w:tc>
          <w:tcPr>
            <w:tcW w:w="0" w:type="auto"/>
            <w:hideMark/>
          </w:tcPr>
          <w:p w:rsidR="00793239" w:rsidRDefault="00793239" w:rsidP="00793239">
            <w:pPr>
              <w:rPr>
                <w:ins w:id="214"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R024</w:t>
            </w:r>
            <w:r w:rsidRPr="00582C25">
              <w:rPr>
                <w:rFonts w:ascii="Times New Roman" w:hAnsi="Times New Roman" w:cs="Times New Roman"/>
                <w:sz w:val="20"/>
                <w:szCs w:val="20"/>
              </w:rPr>
              <w:t>0</w:t>
            </w:r>
          </w:p>
          <w:p w:rsidR="00FD5B9A" w:rsidRPr="00582C25" w:rsidRDefault="00FD5B9A" w:rsidP="00793239">
            <w:pPr>
              <w:rPr>
                <w:rFonts w:ascii="Times New Roman" w:hAnsi="Times New Roman" w:cs="Times New Roman"/>
                <w:sz w:val="20"/>
                <w:szCs w:val="20"/>
              </w:rPr>
            </w:pPr>
            <w:ins w:id="215" w:author="Author">
              <w:r w:rsidRPr="00B276B8">
                <w:rPr>
                  <w:rFonts w:ascii="Times New Roman" w:hAnsi="Times New Roman" w:cs="Times New Roman"/>
                  <w:sz w:val="20"/>
                  <w:szCs w:val="20"/>
                </w:rPr>
                <w:t>(A17A)</w:t>
              </w:r>
            </w:ins>
          </w:p>
        </w:tc>
        <w:tc>
          <w:tcPr>
            <w:tcW w:w="0" w:type="auto"/>
            <w:hideMark/>
          </w:tcPr>
          <w:p w:rsidR="00793239" w:rsidRPr="002103DF" w:rsidRDefault="003E743C" w:rsidP="00FD5B9A">
            <w:pPr>
              <w:rPr>
                <w:rFonts w:ascii="Times New Roman" w:hAnsi="Times New Roman" w:cs="Times New Roman"/>
                <w:sz w:val="20"/>
                <w:szCs w:val="20"/>
              </w:rPr>
            </w:pPr>
            <w:r w:rsidRPr="002103DF">
              <w:rPr>
                <w:rFonts w:ascii="Times New Roman" w:hAnsi="Times New Roman" w:cs="Times New Roman"/>
                <w:sz w:val="20"/>
                <w:szCs w:val="20"/>
              </w:rPr>
              <w:t xml:space="preserve">Value of guarantee / </w:t>
            </w:r>
            <w:r w:rsidRPr="00FA5329">
              <w:rPr>
                <w:rFonts w:ascii="Times New Roman" w:hAnsi="Times New Roman" w:cs="Times New Roman"/>
                <w:sz w:val="20"/>
                <w:szCs w:val="20"/>
              </w:rPr>
              <w:t xml:space="preserve">collateral / contingent liabilities </w:t>
            </w:r>
            <w:r w:rsidR="00793239"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1442F" w:rsidRPr="002103DF">
              <w:rPr>
                <w:rFonts w:ascii="Times New Roman" w:hAnsi="Times New Roman" w:cs="Times New Roman"/>
                <w:sz w:val="20"/>
                <w:szCs w:val="20"/>
              </w:rPr>
              <w:t>Other collateral pledged</w:t>
            </w:r>
          </w:p>
        </w:tc>
        <w:tc>
          <w:tcPr>
            <w:tcW w:w="0" w:type="auto"/>
            <w:hideMark/>
          </w:tcPr>
          <w:p w:rsidR="00793239" w:rsidRPr="002103DF" w:rsidRDefault="00FD5B9A" w:rsidP="001B194A">
            <w:pPr>
              <w:rPr>
                <w:rFonts w:ascii="Times New Roman" w:hAnsi="Times New Roman" w:cs="Times New Roman"/>
                <w:sz w:val="20"/>
                <w:szCs w:val="20"/>
              </w:rPr>
            </w:pPr>
            <w:ins w:id="216" w:author="Author">
              <w:r w:rsidRPr="002103DF">
                <w:rPr>
                  <w:rFonts w:ascii="Times New Roman" w:hAnsi="Times New Roman" w:cs="Times New Roman"/>
                  <w:sz w:val="20"/>
                  <w:szCs w:val="20"/>
                </w:rPr>
                <w:t xml:space="preserve">Solvency II </w:t>
              </w:r>
            </w:ins>
            <w:del w:id="217" w:author="Author">
              <w:r w:rsidR="00D21D2E" w:rsidRPr="002103DF" w:rsidDel="00FD5B9A">
                <w:rPr>
                  <w:rFonts w:ascii="Times New Roman" w:hAnsi="Times New Roman" w:cs="Times New Roman"/>
                  <w:sz w:val="20"/>
                  <w:szCs w:val="20"/>
                </w:rPr>
                <w:delText>V</w:delText>
              </w:r>
            </w:del>
            <w:ins w:id="218" w:author="Author">
              <w:r w:rsidRPr="002103DF">
                <w:rPr>
                  <w:rFonts w:ascii="Times New Roman" w:hAnsi="Times New Roman" w:cs="Times New Roman"/>
                  <w:sz w:val="20"/>
                  <w:szCs w:val="20"/>
                </w:rPr>
                <w:t>v</w:t>
              </w:r>
            </w:ins>
            <w:r w:rsidR="00D21D2E" w:rsidRPr="002103DF">
              <w:rPr>
                <w:rFonts w:ascii="Times New Roman" w:hAnsi="Times New Roman" w:cs="Times New Roman"/>
                <w:sz w:val="20"/>
                <w:szCs w:val="20"/>
              </w:rPr>
              <w:t xml:space="preserve">alue of the </w:t>
            </w:r>
            <w:r w:rsidR="001B194A" w:rsidRPr="002103DF">
              <w:rPr>
                <w:rFonts w:ascii="Times New Roman" w:hAnsi="Times New Roman" w:cs="Times New Roman"/>
                <w:sz w:val="20"/>
                <w:szCs w:val="20"/>
              </w:rPr>
              <w:t xml:space="preserve">collateral </w:t>
            </w:r>
            <w:r w:rsidR="00D21D2E" w:rsidRPr="002103DF">
              <w:rPr>
                <w:rFonts w:ascii="Times New Roman" w:hAnsi="Times New Roman" w:cs="Times New Roman"/>
                <w:sz w:val="20"/>
                <w:szCs w:val="20"/>
              </w:rPr>
              <w:t>pledged for other collateral</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2103DF" w:rsidDel="00F02910" w:rsidRDefault="00556A1E">
            <w:pPr>
              <w:rPr>
                <w:del w:id="219" w:author="Autho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220" w:author="Author">
              <w:r w:rsidR="00F02910" w:rsidRPr="007C5111">
                <w:rPr>
                  <w:rFonts w:ascii="Times New Roman" w:hAnsi="Times New Roman" w:cs="Times New Roman"/>
                  <w:sz w:val="20"/>
                  <w:szCs w:val="20"/>
                  <w:rPrChange w:id="221"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p w:rsidR="001B194A" w:rsidRPr="00FA5329" w:rsidDel="00F02910" w:rsidRDefault="001B194A">
            <w:pPr>
              <w:rPr>
                <w:del w:id="222" w:author="Author"/>
                <w:rFonts w:ascii="Times New Roman" w:hAnsi="Times New Roman" w:cs="Times New Roman"/>
                <w:sz w:val="20"/>
                <w:szCs w:val="20"/>
              </w:rPr>
            </w:pPr>
          </w:p>
          <w:p w:rsidR="001B194A" w:rsidRPr="002103DF" w:rsidRDefault="00C3732D">
            <w:pPr>
              <w:rPr>
                <w:rFonts w:ascii="Times New Roman" w:hAnsi="Times New Roman" w:cs="Times New Roman"/>
                <w:sz w:val="20"/>
                <w:szCs w:val="20"/>
              </w:rPr>
            </w:pPr>
            <w:del w:id="223" w:author="Author">
              <w:r w:rsidRPr="002103DF" w:rsidDel="00FD5B9A">
                <w:rPr>
                  <w:rFonts w:ascii="Times New Roman" w:hAnsi="Times New Roman" w:cs="Times New Roman"/>
                  <w:sz w:val="20"/>
                  <w:szCs w:val="20"/>
                </w:rPr>
                <w:delText>Collateral</w:delText>
              </w:r>
              <w:r w:rsidR="00E51E04" w:rsidRPr="002103DF" w:rsidDel="00FD5B9A">
                <w:rPr>
                  <w:rFonts w:ascii="Times New Roman" w:hAnsi="Times New Roman" w:cs="Times New Roman"/>
                  <w:sz w:val="20"/>
                  <w:szCs w:val="20"/>
                </w:rPr>
                <w:delText xml:space="preserve"> is an asset with a monetary value or a guarantee/ commitment that secure the lender against the defaults of the borrower.</w:delText>
              </w:r>
            </w:del>
          </w:p>
        </w:tc>
      </w:tr>
      <w:tr w:rsidR="00793239" w:rsidRPr="005E44A0" w:rsidTr="00582C25">
        <w:tc>
          <w:tcPr>
            <w:tcW w:w="0" w:type="auto"/>
            <w:hideMark/>
          </w:tcPr>
          <w:p w:rsidR="00793239" w:rsidRDefault="00793239" w:rsidP="00F94146">
            <w:pPr>
              <w:rPr>
                <w:ins w:id="224"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R0300</w:t>
            </w:r>
          </w:p>
          <w:p w:rsidR="00FD5B9A" w:rsidRPr="00582C25" w:rsidRDefault="00FD5B9A" w:rsidP="00F94146">
            <w:pPr>
              <w:rPr>
                <w:rFonts w:ascii="Times New Roman" w:hAnsi="Times New Roman" w:cs="Times New Roman"/>
                <w:sz w:val="20"/>
                <w:szCs w:val="20"/>
              </w:rPr>
            </w:pPr>
            <w:ins w:id="225" w:author="Author">
              <w:r w:rsidRPr="00B276B8">
                <w:rPr>
                  <w:rFonts w:ascii="Times New Roman" w:hAnsi="Times New Roman" w:cs="Times New Roman"/>
                  <w:sz w:val="20"/>
                  <w:szCs w:val="20"/>
                </w:rPr>
                <w:t>(A17B)</w:t>
              </w:r>
            </w:ins>
          </w:p>
        </w:tc>
        <w:tc>
          <w:tcPr>
            <w:tcW w:w="0" w:type="auto"/>
            <w:hideMark/>
          </w:tcPr>
          <w:p w:rsidR="00793239" w:rsidRPr="002103DF" w:rsidRDefault="003E743C" w:rsidP="00FD5B9A">
            <w:pPr>
              <w:rPr>
                <w:rFonts w:ascii="Times New Roman" w:hAnsi="Times New Roman" w:cs="Times New Roman"/>
                <w:sz w:val="20"/>
                <w:szCs w:val="20"/>
              </w:rPr>
            </w:pPr>
            <w:r w:rsidRPr="002103DF">
              <w:rPr>
                <w:rFonts w:ascii="Times New Roman" w:hAnsi="Times New Roman" w:cs="Times New Roman"/>
                <w:sz w:val="20"/>
                <w:szCs w:val="20"/>
              </w:rPr>
              <w:t xml:space="preserve">Value of guarantee / </w:t>
            </w:r>
            <w:r w:rsidRPr="00FA5329">
              <w:rPr>
                <w:rFonts w:ascii="Times New Roman" w:hAnsi="Times New Roman" w:cs="Times New Roman"/>
                <w:sz w:val="20"/>
                <w:szCs w:val="20"/>
              </w:rPr>
              <w:t xml:space="preserve">collateral / contingent liabilities </w:t>
            </w:r>
            <w:r w:rsidR="00793239"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793239" w:rsidRPr="002103DF">
              <w:rPr>
                <w:rFonts w:ascii="Times New Roman" w:hAnsi="Times New Roman" w:cs="Times New Roman"/>
                <w:sz w:val="20"/>
                <w:szCs w:val="20"/>
              </w:rPr>
              <w:t xml:space="preserve">Total collateral </w:t>
            </w:r>
            <w:r w:rsidR="0071442F" w:rsidRPr="002103DF">
              <w:rPr>
                <w:rFonts w:ascii="Times New Roman" w:hAnsi="Times New Roman" w:cs="Times New Roman"/>
                <w:sz w:val="20"/>
                <w:szCs w:val="20"/>
              </w:rPr>
              <w:t>pledged</w:t>
            </w:r>
          </w:p>
        </w:tc>
        <w:tc>
          <w:tcPr>
            <w:tcW w:w="0" w:type="auto"/>
            <w:hideMark/>
          </w:tcPr>
          <w:p w:rsidR="00556A1E" w:rsidRPr="002103DF" w:rsidRDefault="00262148" w:rsidP="001B194A">
            <w:pPr>
              <w:rPr>
                <w:rFonts w:ascii="Times New Roman" w:hAnsi="Times New Roman" w:cs="Times New Roman"/>
                <w:sz w:val="20"/>
                <w:szCs w:val="20"/>
              </w:rPr>
            </w:pPr>
            <w:r w:rsidRPr="002103DF">
              <w:rPr>
                <w:rFonts w:ascii="Times New Roman" w:hAnsi="Times New Roman" w:cs="Times New Roman"/>
                <w:sz w:val="20"/>
                <w:szCs w:val="20"/>
              </w:rPr>
              <w:t xml:space="preserve">Total </w:t>
            </w:r>
            <w:ins w:id="226" w:author="Author">
              <w:r w:rsidR="00FD5B9A" w:rsidRPr="002103DF">
                <w:rPr>
                  <w:rFonts w:ascii="Times New Roman" w:hAnsi="Times New Roman" w:cs="Times New Roman"/>
                  <w:sz w:val="20"/>
                  <w:szCs w:val="20"/>
                </w:rPr>
                <w:t>Solvency II v</w:t>
              </w:r>
            </w:ins>
            <w:del w:id="227" w:author="Author">
              <w:r w:rsidRPr="002103DF" w:rsidDel="00FD5B9A">
                <w:rPr>
                  <w:rFonts w:ascii="Times New Roman" w:hAnsi="Times New Roman" w:cs="Times New Roman"/>
                  <w:sz w:val="20"/>
                  <w:szCs w:val="20"/>
                </w:rPr>
                <w:delText>v</w:delText>
              </w:r>
            </w:del>
            <w:r w:rsidR="00D21D2E" w:rsidRPr="002103DF">
              <w:rPr>
                <w:rFonts w:ascii="Times New Roman" w:hAnsi="Times New Roman" w:cs="Times New Roman"/>
                <w:sz w:val="20"/>
                <w:szCs w:val="20"/>
              </w:rPr>
              <w:t>alue of the collateral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793239" w:rsidRPr="00FA5329" w:rsidDel="00F02910" w:rsidRDefault="00556A1E">
            <w:pPr>
              <w:rPr>
                <w:del w:id="228" w:author="Autho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229" w:author="Author">
              <w:r w:rsidR="00F02910" w:rsidRPr="007C5111">
                <w:rPr>
                  <w:rFonts w:ascii="Times New Roman" w:hAnsi="Times New Roman" w:cs="Times New Roman"/>
                  <w:sz w:val="20"/>
                  <w:szCs w:val="20"/>
                  <w:rPrChange w:id="230"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r w:rsidR="00D21D2E" w:rsidRPr="002103DF">
              <w:rPr>
                <w:rFonts w:ascii="Times New Roman" w:hAnsi="Times New Roman" w:cs="Times New Roman"/>
                <w:sz w:val="20"/>
                <w:szCs w:val="20"/>
              </w:rPr>
              <w:t xml:space="preserve"> </w:t>
            </w:r>
          </w:p>
          <w:p w:rsidR="001E242E" w:rsidRPr="002103DF" w:rsidDel="00F02910" w:rsidRDefault="001E242E">
            <w:pPr>
              <w:rPr>
                <w:del w:id="231" w:author="Author"/>
                <w:rFonts w:ascii="Times New Roman" w:hAnsi="Times New Roman" w:cs="Times New Roman"/>
                <w:sz w:val="20"/>
                <w:szCs w:val="20"/>
              </w:rPr>
            </w:pPr>
          </w:p>
          <w:p w:rsidR="001E242E" w:rsidRPr="002103DF" w:rsidRDefault="00C3732D">
            <w:pPr>
              <w:rPr>
                <w:rFonts w:ascii="Times New Roman" w:hAnsi="Times New Roman" w:cs="Times New Roman"/>
                <w:sz w:val="20"/>
                <w:szCs w:val="20"/>
              </w:rPr>
            </w:pPr>
            <w:del w:id="232" w:author="Author">
              <w:r w:rsidRPr="002103DF" w:rsidDel="00FD5B9A">
                <w:rPr>
                  <w:rFonts w:ascii="Times New Roman" w:hAnsi="Times New Roman" w:cs="Times New Roman"/>
                  <w:sz w:val="20"/>
                  <w:szCs w:val="20"/>
                </w:rPr>
                <w:delText>Collateral</w:delText>
              </w:r>
              <w:r w:rsidR="00E51E04" w:rsidRPr="002103DF" w:rsidDel="00FD5B9A">
                <w:rPr>
                  <w:rFonts w:ascii="Times New Roman" w:hAnsi="Times New Roman" w:cs="Times New Roman"/>
                  <w:sz w:val="20"/>
                  <w:szCs w:val="20"/>
                </w:rPr>
                <w:delText xml:space="preserve"> is an asset with a monetary value or a guarantee/ commitment that secure the lender against the defaults of the borrower.</w:delText>
              </w:r>
            </w:del>
          </w:p>
        </w:tc>
      </w:tr>
      <w:tr w:rsidR="009B177F" w:rsidRPr="005E44A0" w:rsidTr="00582C25">
        <w:tc>
          <w:tcPr>
            <w:tcW w:w="0" w:type="auto"/>
            <w:hideMark/>
          </w:tcPr>
          <w:p w:rsidR="009B177F" w:rsidRDefault="00F94146" w:rsidP="00EB117B">
            <w:pPr>
              <w:rPr>
                <w:ins w:id="233"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R0210</w:t>
            </w:r>
          </w:p>
          <w:p w:rsidR="009E01AC" w:rsidRPr="00582C25" w:rsidRDefault="009E01AC" w:rsidP="00EB117B">
            <w:pPr>
              <w:rPr>
                <w:rFonts w:ascii="Times New Roman" w:hAnsi="Times New Roman" w:cs="Times New Roman"/>
                <w:sz w:val="20"/>
                <w:szCs w:val="20"/>
              </w:rPr>
            </w:pPr>
            <w:ins w:id="234" w:author="Author">
              <w:r w:rsidRPr="00B276B8">
                <w:rPr>
                  <w:rFonts w:ascii="Times New Roman" w:hAnsi="Times New Roman" w:cs="Times New Roman"/>
                  <w:sz w:val="20"/>
                  <w:szCs w:val="20"/>
                </w:rPr>
                <w:t>(B14)</w:t>
              </w:r>
            </w:ins>
          </w:p>
        </w:tc>
        <w:tc>
          <w:tcPr>
            <w:tcW w:w="0" w:type="auto"/>
            <w:hideMark/>
          </w:tcPr>
          <w:p w:rsidR="009B177F" w:rsidRPr="002103DF" w:rsidRDefault="006D36D0" w:rsidP="009E01AC">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del w:id="235" w:author="Author">
              <w:r w:rsidR="009B177F" w:rsidRPr="002103DF" w:rsidDel="009E01AC">
                <w:rPr>
                  <w:rFonts w:ascii="Times New Roman" w:hAnsi="Times New Roman" w:cs="Times New Roman"/>
                  <w:sz w:val="20"/>
                  <w:szCs w:val="20"/>
                </w:rPr>
                <w:delText xml:space="preserve">guaranteed </w:delText>
              </w:r>
            </w:del>
            <w:r w:rsidR="009B177F" w:rsidRPr="002103DF">
              <w:rPr>
                <w:rFonts w:ascii="Times New Roman" w:hAnsi="Times New Roman" w:cs="Times New Roman"/>
                <w:sz w:val="20"/>
                <w:szCs w:val="20"/>
              </w:rPr>
              <w:t xml:space="preserve">liabilities </w:t>
            </w:r>
            <w:ins w:id="236" w:author="Author">
              <w:r w:rsidR="009E01AC" w:rsidRPr="002103DF">
                <w:rPr>
                  <w:rFonts w:ascii="Times New Roman" w:hAnsi="Times New Roman" w:cs="Times New Roman"/>
                  <w:sz w:val="20"/>
                  <w:szCs w:val="20"/>
                </w:rPr>
                <w:t xml:space="preserve">for which collateral is pledged </w:t>
              </w:r>
            </w:ins>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Collateral pledged for loans received or bonds issued</w:t>
            </w:r>
          </w:p>
        </w:tc>
        <w:tc>
          <w:tcPr>
            <w:tcW w:w="0" w:type="auto"/>
            <w:hideMark/>
          </w:tcPr>
          <w:p w:rsidR="00556A1E" w:rsidRPr="002103DF" w:rsidRDefault="009E01AC" w:rsidP="001B194A">
            <w:pPr>
              <w:rPr>
                <w:rFonts w:ascii="Times New Roman" w:hAnsi="Times New Roman" w:cs="Times New Roman"/>
                <w:sz w:val="20"/>
                <w:szCs w:val="20"/>
              </w:rPr>
            </w:pPr>
            <w:ins w:id="237" w:author="Author">
              <w:r w:rsidRPr="002103DF">
                <w:rPr>
                  <w:rFonts w:ascii="Times New Roman" w:hAnsi="Times New Roman" w:cs="Times New Roman"/>
                  <w:sz w:val="20"/>
                  <w:szCs w:val="20"/>
                </w:rPr>
                <w:t>Solvency II v</w:t>
              </w:r>
            </w:ins>
            <w:del w:id="238" w:author="Author">
              <w:r w:rsidR="009B177F" w:rsidRPr="002103DF" w:rsidDel="009E01AC">
                <w:rPr>
                  <w:rFonts w:ascii="Times New Roman" w:hAnsi="Times New Roman" w:cs="Times New Roman"/>
                  <w:sz w:val="20"/>
                  <w:szCs w:val="20"/>
                </w:rPr>
                <w:delText>V</w:delText>
              </w:r>
            </w:del>
            <w:r w:rsidR="009B177F" w:rsidRPr="002103DF">
              <w:rPr>
                <w:rFonts w:ascii="Times New Roman" w:hAnsi="Times New Roman" w:cs="Times New Roman"/>
                <w:sz w:val="20"/>
                <w:szCs w:val="20"/>
              </w:rPr>
              <w:t>alue of the 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the collateral for loans received or bonds issued is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9B177F" w:rsidRPr="002103DF"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239" w:author="Author">
              <w:r w:rsidR="00F02910" w:rsidRPr="007C5111">
                <w:rPr>
                  <w:rFonts w:ascii="Times New Roman" w:hAnsi="Times New Roman" w:cs="Times New Roman"/>
                  <w:sz w:val="20"/>
                  <w:szCs w:val="20"/>
                  <w:rPrChange w:id="240"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r w:rsidR="009B177F" w:rsidRPr="00FA5329">
              <w:rPr>
                <w:rFonts w:ascii="Times New Roman" w:hAnsi="Times New Roman" w:cs="Times New Roman"/>
                <w:sz w:val="20"/>
                <w:szCs w:val="20"/>
              </w:rPr>
              <w:t xml:space="preserve"> </w:t>
            </w:r>
          </w:p>
        </w:tc>
      </w:tr>
      <w:tr w:rsidR="009B177F" w:rsidRPr="005E44A0" w:rsidTr="00582C25">
        <w:tc>
          <w:tcPr>
            <w:tcW w:w="0" w:type="auto"/>
            <w:hideMark/>
          </w:tcPr>
          <w:p w:rsidR="009B177F" w:rsidRDefault="00F94146" w:rsidP="00EB117B">
            <w:pPr>
              <w:rPr>
                <w:ins w:id="241"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R022</w:t>
            </w:r>
            <w:r w:rsidR="009B177F" w:rsidRPr="00582C25">
              <w:rPr>
                <w:rFonts w:ascii="Times New Roman" w:hAnsi="Times New Roman" w:cs="Times New Roman"/>
                <w:sz w:val="20"/>
                <w:szCs w:val="20"/>
              </w:rPr>
              <w:t>0</w:t>
            </w:r>
          </w:p>
          <w:p w:rsidR="009E01AC" w:rsidRPr="00582C25" w:rsidRDefault="009E01AC" w:rsidP="00EB117B">
            <w:pPr>
              <w:rPr>
                <w:rFonts w:ascii="Times New Roman" w:hAnsi="Times New Roman" w:cs="Times New Roman"/>
                <w:sz w:val="20"/>
                <w:szCs w:val="20"/>
              </w:rPr>
            </w:pPr>
            <w:ins w:id="242" w:author="Author">
              <w:r w:rsidRPr="00B276B8">
                <w:rPr>
                  <w:rFonts w:ascii="Times New Roman" w:hAnsi="Times New Roman" w:cs="Times New Roman"/>
                  <w:sz w:val="20"/>
                  <w:szCs w:val="20"/>
                </w:rPr>
                <w:t>(B15A)</w:t>
              </w:r>
            </w:ins>
          </w:p>
        </w:tc>
        <w:tc>
          <w:tcPr>
            <w:tcW w:w="0" w:type="auto"/>
            <w:hideMark/>
          </w:tcPr>
          <w:p w:rsidR="009B177F" w:rsidRPr="002103DF" w:rsidRDefault="006D36D0" w:rsidP="009E01AC">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del w:id="243" w:author="Author">
              <w:r w:rsidR="009B177F" w:rsidRPr="002103DF" w:rsidDel="009E01AC">
                <w:rPr>
                  <w:rFonts w:ascii="Times New Roman" w:hAnsi="Times New Roman" w:cs="Times New Roman"/>
                  <w:sz w:val="20"/>
                  <w:szCs w:val="20"/>
                </w:rPr>
                <w:delText xml:space="preserve">guaranteed </w:delText>
              </w:r>
            </w:del>
            <w:r w:rsidR="009B177F" w:rsidRPr="002103DF">
              <w:rPr>
                <w:rFonts w:ascii="Times New Roman" w:hAnsi="Times New Roman" w:cs="Times New Roman"/>
                <w:sz w:val="20"/>
                <w:szCs w:val="20"/>
              </w:rPr>
              <w:t xml:space="preserve">liabilities </w:t>
            </w:r>
            <w:ins w:id="244" w:author="Author">
              <w:r w:rsidR="009E01AC" w:rsidRPr="002103DF">
                <w:rPr>
                  <w:rFonts w:ascii="Times New Roman" w:hAnsi="Times New Roman" w:cs="Times New Roman"/>
                  <w:sz w:val="20"/>
                  <w:szCs w:val="20"/>
                </w:rPr>
                <w:t xml:space="preserve">for which collateral is pledged </w:t>
              </w:r>
            </w:ins>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Collateral pledged for derivatives</w:t>
            </w:r>
          </w:p>
        </w:tc>
        <w:tc>
          <w:tcPr>
            <w:tcW w:w="0" w:type="auto"/>
            <w:hideMark/>
          </w:tcPr>
          <w:p w:rsidR="009B177F" w:rsidRPr="002103DF" w:rsidRDefault="009E01AC" w:rsidP="001B194A">
            <w:pPr>
              <w:rPr>
                <w:rFonts w:ascii="Times New Roman" w:hAnsi="Times New Roman" w:cs="Times New Roman"/>
                <w:sz w:val="20"/>
                <w:szCs w:val="20"/>
              </w:rPr>
            </w:pPr>
            <w:ins w:id="245" w:author="Author">
              <w:r w:rsidRPr="002103DF">
                <w:rPr>
                  <w:rFonts w:ascii="Times New Roman" w:hAnsi="Times New Roman" w:cs="Times New Roman"/>
                  <w:sz w:val="20"/>
                  <w:szCs w:val="20"/>
                </w:rPr>
                <w:t>Solvency II v</w:t>
              </w:r>
            </w:ins>
            <w:del w:id="246" w:author="Author">
              <w:r w:rsidR="009B177F" w:rsidRPr="002103DF" w:rsidDel="009E01AC">
                <w:rPr>
                  <w:rFonts w:ascii="Times New Roman" w:hAnsi="Times New Roman" w:cs="Times New Roman"/>
                  <w:sz w:val="20"/>
                  <w:szCs w:val="20"/>
                </w:rPr>
                <w:delText>V</w:delText>
              </w:r>
            </w:del>
            <w:r w:rsidR="009B177F" w:rsidRPr="002103DF">
              <w:rPr>
                <w:rFonts w:ascii="Times New Roman" w:hAnsi="Times New Roman" w:cs="Times New Roman"/>
                <w:sz w:val="20"/>
                <w:szCs w:val="20"/>
              </w:rPr>
              <w:t>alue of the 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the collateral for derivatives is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2103DF"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247" w:author="Author">
              <w:r w:rsidR="00F02910" w:rsidRPr="007C5111">
                <w:rPr>
                  <w:rFonts w:ascii="Times New Roman" w:hAnsi="Times New Roman" w:cs="Times New Roman"/>
                  <w:sz w:val="20"/>
                  <w:szCs w:val="20"/>
                  <w:rPrChange w:id="248"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w:t>
            </w:r>
            <w:r w:rsidRPr="00FA5329">
              <w:rPr>
                <w:rFonts w:ascii="Times New Roman" w:hAnsi="Times New Roman" w:cs="Times New Roman"/>
                <w:sz w:val="20"/>
                <w:szCs w:val="20"/>
              </w:rPr>
              <w:t>e.</w:t>
            </w:r>
          </w:p>
        </w:tc>
      </w:tr>
      <w:tr w:rsidR="009B177F" w:rsidRPr="005E44A0" w:rsidTr="00582C25">
        <w:tc>
          <w:tcPr>
            <w:tcW w:w="0" w:type="auto"/>
            <w:hideMark/>
          </w:tcPr>
          <w:p w:rsidR="009B177F" w:rsidRDefault="00F94146" w:rsidP="00EB117B">
            <w:pPr>
              <w:rPr>
                <w:ins w:id="249"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R023</w:t>
            </w:r>
            <w:r w:rsidR="009B177F" w:rsidRPr="00582C25">
              <w:rPr>
                <w:rFonts w:ascii="Times New Roman" w:hAnsi="Times New Roman" w:cs="Times New Roman"/>
                <w:sz w:val="20"/>
                <w:szCs w:val="20"/>
              </w:rPr>
              <w:t>0</w:t>
            </w:r>
          </w:p>
          <w:p w:rsidR="009E01AC" w:rsidRPr="00582C25" w:rsidRDefault="009E01AC" w:rsidP="00EB117B">
            <w:pPr>
              <w:rPr>
                <w:rFonts w:ascii="Times New Roman" w:hAnsi="Times New Roman" w:cs="Times New Roman"/>
                <w:sz w:val="20"/>
                <w:szCs w:val="20"/>
              </w:rPr>
            </w:pPr>
            <w:ins w:id="250" w:author="Author">
              <w:r w:rsidRPr="00B276B8">
                <w:rPr>
                  <w:rFonts w:ascii="Times New Roman" w:hAnsi="Times New Roman" w:cs="Times New Roman"/>
                  <w:sz w:val="20"/>
                  <w:szCs w:val="20"/>
                </w:rPr>
                <w:t>(B17)</w:t>
              </w:r>
            </w:ins>
          </w:p>
        </w:tc>
        <w:tc>
          <w:tcPr>
            <w:tcW w:w="0" w:type="auto"/>
            <w:hideMark/>
          </w:tcPr>
          <w:p w:rsidR="009B177F" w:rsidRPr="002103DF" w:rsidRDefault="006D36D0" w:rsidP="009E01AC">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del w:id="251" w:author="Author">
              <w:r w:rsidR="009B177F" w:rsidRPr="002103DF" w:rsidDel="009E01AC">
                <w:rPr>
                  <w:rFonts w:ascii="Times New Roman" w:hAnsi="Times New Roman" w:cs="Times New Roman"/>
                  <w:sz w:val="20"/>
                  <w:szCs w:val="20"/>
                </w:rPr>
                <w:delText xml:space="preserve">guaranteed </w:delText>
              </w:r>
            </w:del>
            <w:r w:rsidR="009B177F" w:rsidRPr="002103DF">
              <w:rPr>
                <w:rFonts w:ascii="Times New Roman" w:hAnsi="Times New Roman" w:cs="Times New Roman"/>
                <w:sz w:val="20"/>
                <w:szCs w:val="20"/>
              </w:rPr>
              <w:t xml:space="preserve">liabilities </w:t>
            </w:r>
            <w:ins w:id="252" w:author="Author">
              <w:r w:rsidR="009E01AC" w:rsidRPr="002103DF">
                <w:rPr>
                  <w:rFonts w:ascii="Times New Roman" w:hAnsi="Times New Roman" w:cs="Times New Roman"/>
                  <w:sz w:val="20"/>
                  <w:szCs w:val="20"/>
                </w:rPr>
                <w:t xml:space="preserve">for which collateral is pledged </w:t>
              </w:r>
            </w:ins>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 xml:space="preserve">Assets pledged to </w:t>
            </w:r>
            <w:proofErr w:type="spellStart"/>
            <w:r w:rsidR="009B177F" w:rsidRPr="002103DF">
              <w:rPr>
                <w:rFonts w:ascii="Times New Roman" w:hAnsi="Times New Roman" w:cs="Times New Roman"/>
                <w:sz w:val="20"/>
                <w:szCs w:val="20"/>
              </w:rPr>
              <w:t>cedants</w:t>
            </w:r>
            <w:proofErr w:type="spellEnd"/>
            <w:r w:rsidR="009B177F" w:rsidRPr="002103DF">
              <w:rPr>
                <w:rFonts w:ascii="Times New Roman" w:hAnsi="Times New Roman" w:cs="Times New Roman"/>
                <w:sz w:val="20"/>
                <w:szCs w:val="20"/>
              </w:rPr>
              <w:t xml:space="preserve"> for technical provisions (reinsurance accepted)</w:t>
            </w:r>
          </w:p>
        </w:tc>
        <w:tc>
          <w:tcPr>
            <w:tcW w:w="0" w:type="auto"/>
            <w:hideMark/>
          </w:tcPr>
          <w:p w:rsidR="009B177F" w:rsidRPr="002103DF" w:rsidRDefault="009E01AC" w:rsidP="001B194A">
            <w:pPr>
              <w:rPr>
                <w:rFonts w:ascii="Times New Roman" w:hAnsi="Times New Roman" w:cs="Times New Roman"/>
                <w:sz w:val="20"/>
                <w:szCs w:val="20"/>
              </w:rPr>
            </w:pPr>
            <w:ins w:id="253" w:author="Author">
              <w:r w:rsidRPr="002103DF">
                <w:rPr>
                  <w:rFonts w:ascii="Times New Roman" w:hAnsi="Times New Roman" w:cs="Times New Roman"/>
                  <w:sz w:val="20"/>
                  <w:szCs w:val="20"/>
                </w:rPr>
                <w:t>Solvency II v</w:t>
              </w:r>
            </w:ins>
            <w:del w:id="254" w:author="Author">
              <w:r w:rsidR="009B177F" w:rsidRPr="002103DF" w:rsidDel="009E01AC">
                <w:rPr>
                  <w:rFonts w:ascii="Times New Roman" w:hAnsi="Times New Roman" w:cs="Times New Roman"/>
                  <w:sz w:val="20"/>
                  <w:szCs w:val="20"/>
                </w:rPr>
                <w:delText>V</w:delText>
              </w:r>
            </w:del>
            <w:r w:rsidR="009B177F" w:rsidRPr="002103DF">
              <w:rPr>
                <w:rFonts w:ascii="Times New Roman" w:hAnsi="Times New Roman" w:cs="Times New Roman"/>
                <w:sz w:val="20"/>
                <w:szCs w:val="20"/>
              </w:rPr>
              <w:t>alue of the 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the </w:t>
            </w:r>
            <w:r w:rsidR="0085790C" w:rsidRPr="002103DF">
              <w:rPr>
                <w:rFonts w:ascii="Times New Roman" w:hAnsi="Times New Roman" w:cs="Times New Roman"/>
                <w:sz w:val="20"/>
                <w:szCs w:val="20"/>
              </w:rPr>
              <w:t xml:space="preserve">assets are pledged to </w:t>
            </w:r>
            <w:proofErr w:type="spellStart"/>
            <w:r w:rsidR="0085790C" w:rsidRPr="002103DF">
              <w:rPr>
                <w:rFonts w:ascii="Times New Roman" w:hAnsi="Times New Roman" w:cs="Times New Roman"/>
                <w:sz w:val="20"/>
                <w:szCs w:val="20"/>
              </w:rPr>
              <w:t>cedants</w:t>
            </w:r>
            <w:proofErr w:type="spellEnd"/>
            <w:r w:rsidR="0085790C" w:rsidRPr="002103DF">
              <w:rPr>
                <w:rFonts w:ascii="Times New Roman" w:hAnsi="Times New Roman" w:cs="Times New Roman"/>
                <w:sz w:val="20"/>
                <w:szCs w:val="20"/>
              </w:rPr>
              <w:t xml:space="preserve"> for technical provisions (reinsurance accepted)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FA5329"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255" w:author="Author">
              <w:r w:rsidR="00F02910" w:rsidRPr="007C5111">
                <w:rPr>
                  <w:rFonts w:ascii="Times New Roman" w:hAnsi="Times New Roman" w:cs="Times New Roman"/>
                  <w:sz w:val="20"/>
                  <w:szCs w:val="20"/>
                  <w:rPrChange w:id="256"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tc>
      </w:tr>
      <w:tr w:rsidR="009B177F" w:rsidRPr="005E44A0" w:rsidTr="00582C25">
        <w:tc>
          <w:tcPr>
            <w:tcW w:w="0" w:type="auto"/>
            <w:hideMark/>
          </w:tcPr>
          <w:p w:rsidR="009B177F" w:rsidRDefault="00F94146" w:rsidP="00EB117B">
            <w:pPr>
              <w:rPr>
                <w:ins w:id="257"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R024</w:t>
            </w:r>
            <w:r w:rsidR="009B177F" w:rsidRPr="00582C25">
              <w:rPr>
                <w:rFonts w:ascii="Times New Roman" w:hAnsi="Times New Roman" w:cs="Times New Roman"/>
                <w:sz w:val="20"/>
                <w:szCs w:val="20"/>
              </w:rPr>
              <w:t>0</w:t>
            </w:r>
          </w:p>
          <w:p w:rsidR="009E01AC" w:rsidRPr="00582C25" w:rsidRDefault="009E01AC" w:rsidP="00EB117B">
            <w:pPr>
              <w:rPr>
                <w:rFonts w:ascii="Times New Roman" w:hAnsi="Times New Roman" w:cs="Times New Roman"/>
                <w:sz w:val="20"/>
                <w:szCs w:val="20"/>
              </w:rPr>
            </w:pPr>
            <w:ins w:id="258" w:author="Author">
              <w:r w:rsidRPr="00B276B8">
                <w:rPr>
                  <w:rFonts w:ascii="Times New Roman" w:hAnsi="Times New Roman" w:cs="Times New Roman"/>
                  <w:sz w:val="20"/>
                  <w:szCs w:val="20"/>
                </w:rPr>
                <w:t>(B17A)</w:t>
              </w:r>
            </w:ins>
          </w:p>
        </w:tc>
        <w:tc>
          <w:tcPr>
            <w:tcW w:w="0" w:type="auto"/>
            <w:hideMark/>
          </w:tcPr>
          <w:p w:rsidR="009B177F" w:rsidRPr="002103DF" w:rsidRDefault="006D36D0" w:rsidP="00516F06">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del w:id="259" w:author="Author">
              <w:r w:rsidR="009B177F" w:rsidRPr="002103DF" w:rsidDel="00516F06">
                <w:rPr>
                  <w:rFonts w:ascii="Times New Roman" w:hAnsi="Times New Roman" w:cs="Times New Roman"/>
                  <w:sz w:val="20"/>
                  <w:szCs w:val="20"/>
                </w:rPr>
                <w:delText xml:space="preserve">guaranteed </w:delText>
              </w:r>
            </w:del>
            <w:r w:rsidR="009B177F" w:rsidRPr="002103DF">
              <w:rPr>
                <w:rFonts w:ascii="Times New Roman" w:hAnsi="Times New Roman" w:cs="Times New Roman"/>
                <w:sz w:val="20"/>
                <w:szCs w:val="20"/>
              </w:rPr>
              <w:t xml:space="preserve">liabilities </w:t>
            </w:r>
            <w:ins w:id="260" w:author="Author">
              <w:r w:rsidR="009E01AC" w:rsidRPr="002103DF">
                <w:rPr>
                  <w:rFonts w:ascii="Times New Roman" w:hAnsi="Times New Roman" w:cs="Times New Roman"/>
                  <w:sz w:val="20"/>
                  <w:szCs w:val="20"/>
                </w:rPr>
                <w:t xml:space="preserve">for which collateral is pledged </w:t>
              </w:r>
            </w:ins>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Other collateral pledged</w:t>
            </w:r>
          </w:p>
        </w:tc>
        <w:tc>
          <w:tcPr>
            <w:tcW w:w="0" w:type="auto"/>
            <w:hideMark/>
          </w:tcPr>
          <w:p w:rsidR="009B177F" w:rsidRPr="002103DF" w:rsidRDefault="009E01AC" w:rsidP="001B194A">
            <w:pPr>
              <w:rPr>
                <w:rFonts w:ascii="Times New Roman" w:hAnsi="Times New Roman" w:cs="Times New Roman"/>
                <w:sz w:val="20"/>
                <w:szCs w:val="20"/>
              </w:rPr>
            </w:pPr>
            <w:ins w:id="261" w:author="Author">
              <w:r w:rsidRPr="002103DF">
                <w:rPr>
                  <w:rFonts w:ascii="Times New Roman" w:hAnsi="Times New Roman" w:cs="Times New Roman"/>
                  <w:sz w:val="20"/>
                  <w:szCs w:val="20"/>
                </w:rPr>
                <w:t>Solvency II v</w:t>
              </w:r>
            </w:ins>
            <w:del w:id="262" w:author="Author">
              <w:r w:rsidR="009B177F" w:rsidRPr="002103DF" w:rsidDel="009E01AC">
                <w:rPr>
                  <w:rFonts w:ascii="Times New Roman" w:hAnsi="Times New Roman" w:cs="Times New Roman"/>
                  <w:sz w:val="20"/>
                  <w:szCs w:val="20"/>
                </w:rPr>
                <w:delText>V</w:delText>
              </w:r>
            </w:del>
            <w:r w:rsidR="009B177F" w:rsidRPr="002103DF">
              <w:rPr>
                <w:rFonts w:ascii="Times New Roman" w:hAnsi="Times New Roman" w:cs="Times New Roman"/>
                <w:sz w:val="20"/>
                <w:szCs w:val="20"/>
              </w:rPr>
              <w:t>alue of the 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w:t>
            </w:r>
            <w:r w:rsidR="0085790C" w:rsidRPr="002103DF">
              <w:rPr>
                <w:rFonts w:ascii="Times New Roman" w:hAnsi="Times New Roman" w:cs="Times New Roman"/>
                <w:sz w:val="20"/>
                <w:szCs w:val="20"/>
              </w:rPr>
              <w:t xml:space="preserve">other </w:t>
            </w:r>
            <w:r w:rsidR="009B177F" w:rsidRPr="002103DF">
              <w:rPr>
                <w:rFonts w:ascii="Times New Roman" w:hAnsi="Times New Roman" w:cs="Times New Roman"/>
                <w:sz w:val="20"/>
                <w:szCs w:val="20"/>
              </w:rPr>
              <w:t>collateral is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FA5329"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263" w:author="Author">
              <w:r w:rsidR="00F02910" w:rsidRPr="007C5111">
                <w:rPr>
                  <w:rFonts w:ascii="Times New Roman" w:hAnsi="Times New Roman" w:cs="Times New Roman"/>
                  <w:sz w:val="20"/>
                  <w:szCs w:val="20"/>
                  <w:rPrChange w:id="264"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tc>
      </w:tr>
      <w:tr w:rsidR="009B177F" w:rsidRPr="005E44A0" w:rsidTr="00582C25">
        <w:tc>
          <w:tcPr>
            <w:tcW w:w="0" w:type="auto"/>
            <w:hideMark/>
          </w:tcPr>
          <w:p w:rsidR="009B177F" w:rsidRDefault="00F94146" w:rsidP="00F94146">
            <w:pPr>
              <w:rPr>
                <w:ins w:id="265"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R030</w:t>
            </w:r>
            <w:r w:rsidR="009B177F" w:rsidRPr="00582C25">
              <w:rPr>
                <w:rFonts w:ascii="Times New Roman" w:hAnsi="Times New Roman" w:cs="Times New Roman"/>
                <w:sz w:val="20"/>
                <w:szCs w:val="20"/>
              </w:rPr>
              <w:t>0</w:t>
            </w:r>
          </w:p>
          <w:p w:rsidR="009E01AC" w:rsidRPr="00582C25" w:rsidRDefault="009E01AC" w:rsidP="00F94146">
            <w:pPr>
              <w:rPr>
                <w:rFonts w:ascii="Times New Roman" w:hAnsi="Times New Roman" w:cs="Times New Roman"/>
                <w:sz w:val="20"/>
                <w:szCs w:val="20"/>
              </w:rPr>
            </w:pPr>
            <w:ins w:id="266" w:author="Author">
              <w:r w:rsidRPr="00B276B8">
                <w:rPr>
                  <w:rFonts w:ascii="Times New Roman" w:hAnsi="Times New Roman" w:cs="Times New Roman"/>
                  <w:sz w:val="20"/>
                  <w:szCs w:val="20"/>
                </w:rPr>
                <w:t>(B17B)</w:t>
              </w:r>
            </w:ins>
          </w:p>
        </w:tc>
        <w:tc>
          <w:tcPr>
            <w:tcW w:w="0" w:type="auto"/>
            <w:hideMark/>
          </w:tcPr>
          <w:p w:rsidR="009B177F" w:rsidRPr="002103DF" w:rsidRDefault="006D36D0" w:rsidP="00516F06">
            <w:pPr>
              <w:rPr>
                <w:rFonts w:ascii="Times New Roman" w:hAnsi="Times New Roman" w:cs="Times New Roman"/>
                <w:sz w:val="20"/>
                <w:szCs w:val="20"/>
              </w:rPr>
            </w:pPr>
            <w:r w:rsidRPr="002103DF">
              <w:rPr>
                <w:rFonts w:ascii="Times New Roman" w:hAnsi="Times New Roman" w:cs="Times New Roman"/>
                <w:sz w:val="20"/>
                <w:szCs w:val="20"/>
              </w:rPr>
              <w:t>V</w:t>
            </w:r>
            <w:r w:rsidR="009B177F" w:rsidRPr="00FA5329">
              <w:rPr>
                <w:rFonts w:ascii="Times New Roman" w:hAnsi="Times New Roman" w:cs="Times New Roman"/>
                <w:sz w:val="20"/>
                <w:szCs w:val="20"/>
              </w:rPr>
              <w:t xml:space="preserve">alue of </w:t>
            </w:r>
            <w:del w:id="267" w:author="Author">
              <w:r w:rsidR="009B177F" w:rsidRPr="002103DF" w:rsidDel="00516F06">
                <w:rPr>
                  <w:rFonts w:ascii="Times New Roman" w:hAnsi="Times New Roman" w:cs="Times New Roman"/>
                  <w:sz w:val="20"/>
                  <w:szCs w:val="20"/>
                </w:rPr>
                <w:delText xml:space="preserve">guaranteed </w:delText>
              </w:r>
            </w:del>
            <w:r w:rsidR="009B177F" w:rsidRPr="002103DF">
              <w:rPr>
                <w:rFonts w:ascii="Times New Roman" w:hAnsi="Times New Roman" w:cs="Times New Roman"/>
                <w:sz w:val="20"/>
                <w:szCs w:val="20"/>
              </w:rPr>
              <w:t xml:space="preserve">liabilities </w:t>
            </w:r>
            <w:ins w:id="268" w:author="Author">
              <w:r w:rsidR="009E01AC" w:rsidRPr="002103DF">
                <w:rPr>
                  <w:rFonts w:ascii="Times New Roman" w:hAnsi="Times New Roman" w:cs="Times New Roman"/>
                  <w:sz w:val="20"/>
                  <w:szCs w:val="20"/>
                </w:rPr>
                <w:t xml:space="preserve">for which collateral is pledged </w:t>
              </w:r>
            </w:ins>
            <w:r w:rsidR="009B177F" w:rsidRPr="002103DF">
              <w:rPr>
                <w:rFonts w:ascii="Times New Roman" w:hAnsi="Times New Roman" w:cs="Times New Roman"/>
                <w:sz w:val="20"/>
                <w:szCs w:val="20"/>
              </w:rPr>
              <w:t>-</w:t>
            </w:r>
            <w:r w:rsidR="009A536A" w:rsidRPr="002103DF">
              <w:rPr>
                <w:rFonts w:ascii="Times New Roman" w:hAnsi="Times New Roman" w:cs="Times New Roman"/>
                <w:sz w:val="20"/>
                <w:szCs w:val="20"/>
              </w:rPr>
              <w:t xml:space="preserve"> </w:t>
            </w:r>
            <w:r w:rsidR="009B177F" w:rsidRPr="002103DF">
              <w:rPr>
                <w:rFonts w:ascii="Times New Roman" w:hAnsi="Times New Roman" w:cs="Times New Roman"/>
                <w:sz w:val="20"/>
                <w:szCs w:val="20"/>
              </w:rPr>
              <w:t>Total collateral pledged</w:t>
            </w:r>
          </w:p>
        </w:tc>
        <w:tc>
          <w:tcPr>
            <w:tcW w:w="0" w:type="auto"/>
            <w:hideMark/>
          </w:tcPr>
          <w:p w:rsidR="009B177F" w:rsidRPr="002103DF" w:rsidRDefault="007F76D8" w:rsidP="001B194A">
            <w:pPr>
              <w:rPr>
                <w:rFonts w:ascii="Times New Roman" w:hAnsi="Times New Roman" w:cs="Times New Roman"/>
                <w:sz w:val="20"/>
                <w:szCs w:val="20"/>
              </w:rPr>
            </w:pPr>
            <w:r w:rsidRPr="002103DF">
              <w:rPr>
                <w:rFonts w:ascii="Times New Roman" w:hAnsi="Times New Roman" w:cs="Times New Roman"/>
                <w:sz w:val="20"/>
                <w:szCs w:val="20"/>
              </w:rPr>
              <w:t xml:space="preserve">Total </w:t>
            </w:r>
            <w:ins w:id="269" w:author="Author">
              <w:r w:rsidR="009E01AC" w:rsidRPr="002103DF">
                <w:rPr>
                  <w:rFonts w:ascii="Times New Roman" w:hAnsi="Times New Roman" w:cs="Times New Roman"/>
                  <w:sz w:val="20"/>
                  <w:szCs w:val="20"/>
                </w:rPr>
                <w:t>Solvency II v</w:t>
              </w:r>
            </w:ins>
            <w:del w:id="270" w:author="Author">
              <w:r w:rsidRPr="002103DF" w:rsidDel="009E01AC">
                <w:rPr>
                  <w:rFonts w:ascii="Times New Roman" w:hAnsi="Times New Roman" w:cs="Times New Roman"/>
                  <w:sz w:val="20"/>
                  <w:szCs w:val="20"/>
                </w:rPr>
                <w:delText>v</w:delText>
              </w:r>
            </w:del>
            <w:r w:rsidR="009B177F" w:rsidRPr="002103DF">
              <w:rPr>
                <w:rFonts w:ascii="Times New Roman" w:hAnsi="Times New Roman" w:cs="Times New Roman"/>
                <w:sz w:val="20"/>
                <w:szCs w:val="20"/>
              </w:rPr>
              <w:t xml:space="preserve">alue </w:t>
            </w:r>
            <w:r w:rsidRPr="002103DF">
              <w:rPr>
                <w:rFonts w:ascii="Times New Roman" w:hAnsi="Times New Roman" w:cs="Times New Roman"/>
                <w:sz w:val="20"/>
                <w:szCs w:val="20"/>
              </w:rPr>
              <w:t xml:space="preserve">of the </w:t>
            </w:r>
            <w:r w:rsidR="009B177F" w:rsidRPr="002103DF">
              <w:rPr>
                <w:rFonts w:ascii="Times New Roman" w:hAnsi="Times New Roman" w:cs="Times New Roman"/>
                <w:sz w:val="20"/>
                <w:szCs w:val="20"/>
              </w:rPr>
              <w:t>liabilit</w:t>
            </w:r>
            <w:r w:rsidR="000A0A8F" w:rsidRPr="002103DF">
              <w:rPr>
                <w:rFonts w:ascii="Times New Roman" w:hAnsi="Times New Roman" w:cs="Times New Roman"/>
                <w:sz w:val="20"/>
                <w:szCs w:val="20"/>
              </w:rPr>
              <w:t>ies</w:t>
            </w:r>
            <w:r w:rsidR="009B177F" w:rsidRPr="002103DF">
              <w:rPr>
                <w:rFonts w:ascii="Times New Roman" w:hAnsi="Times New Roman" w:cs="Times New Roman"/>
                <w:sz w:val="20"/>
                <w:szCs w:val="20"/>
              </w:rPr>
              <w:t xml:space="preserve"> for which </w:t>
            </w:r>
            <w:r w:rsidR="0085790C" w:rsidRPr="002103DF">
              <w:rPr>
                <w:rFonts w:ascii="Times New Roman" w:hAnsi="Times New Roman" w:cs="Times New Roman"/>
                <w:sz w:val="20"/>
                <w:szCs w:val="20"/>
              </w:rPr>
              <w:t xml:space="preserve">the </w:t>
            </w:r>
            <w:r w:rsidR="009B177F" w:rsidRPr="002103DF">
              <w:rPr>
                <w:rFonts w:ascii="Times New Roman" w:hAnsi="Times New Roman" w:cs="Times New Roman"/>
                <w:sz w:val="20"/>
                <w:szCs w:val="20"/>
              </w:rPr>
              <w:t>collateral is pledged</w:t>
            </w:r>
            <w:r w:rsidR="00556A1E" w:rsidRPr="002103DF">
              <w:rPr>
                <w:rFonts w:ascii="Times New Roman" w:hAnsi="Times New Roman" w:cs="Times New Roman"/>
                <w:sz w:val="20"/>
                <w:szCs w:val="20"/>
              </w:rPr>
              <w:t>.</w:t>
            </w:r>
          </w:p>
          <w:p w:rsidR="00556A1E" w:rsidRPr="002103DF" w:rsidRDefault="00556A1E">
            <w:pPr>
              <w:rPr>
                <w:rFonts w:ascii="Times New Roman" w:hAnsi="Times New Roman" w:cs="Times New Roman"/>
                <w:sz w:val="20"/>
                <w:szCs w:val="20"/>
              </w:rPr>
            </w:pPr>
          </w:p>
          <w:p w:rsidR="00556A1E" w:rsidRPr="00FA5329" w:rsidRDefault="00556A1E" w:rsidP="00F02910">
            <w:pPr>
              <w:rPr>
                <w:rFonts w:ascii="Times New Roman" w:hAnsi="Times New Roman" w:cs="Times New Roman"/>
                <w:sz w:val="20"/>
                <w:szCs w:val="20"/>
              </w:rPr>
            </w:pPr>
            <w:r w:rsidRPr="002103DF">
              <w:rPr>
                <w:rFonts w:ascii="Times New Roman" w:hAnsi="Times New Roman" w:cs="Times New Roman"/>
                <w:sz w:val="20"/>
                <w:szCs w:val="20"/>
              </w:rPr>
              <w:t>Other local/</w:t>
            </w:r>
            <w:proofErr w:type="spellStart"/>
            <w:r w:rsidRPr="002103DF">
              <w:rPr>
                <w:rFonts w:ascii="Times New Roman" w:hAnsi="Times New Roman" w:cs="Times New Roman"/>
                <w:sz w:val="20"/>
                <w:szCs w:val="20"/>
              </w:rPr>
              <w:t>sectoral</w:t>
            </w:r>
            <w:proofErr w:type="spellEnd"/>
            <w:r w:rsidRPr="002103DF">
              <w:rPr>
                <w:rFonts w:ascii="Times New Roman" w:hAnsi="Times New Roman" w:cs="Times New Roman"/>
                <w:sz w:val="20"/>
                <w:szCs w:val="20"/>
              </w:rPr>
              <w:t xml:space="preserve"> valuation principles than S</w:t>
            </w:r>
            <w:ins w:id="271" w:author="Author">
              <w:r w:rsidR="00F02910" w:rsidRPr="007C5111">
                <w:rPr>
                  <w:rFonts w:ascii="Times New Roman" w:hAnsi="Times New Roman" w:cs="Times New Roman"/>
                  <w:sz w:val="20"/>
                  <w:szCs w:val="20"/>
                  <w:rPrChange w:id="272" w:author="Author">
                    <w:rPr>
                      <w:rFonts w:ascii="Times New Roman" w:hAnsi="Times New Roman" w:cs="Times New Roman"/>
                      <w:sz w:val="20"/>
                      <w:szCs w:val="20"/>
                      <w:highlight w:val="yellow"/>
                    </w:rPr>
                  </w:rPrChange>
                </w:rPr>
                <w:t xml:space="preserve">olvency </w:t>
              </w:r>
            </w:ins>
            <w:r w:rsidRPr="002103DF">
              <w:rPr>
                <w:rFonts w:ascii="Times New Roman" w:hAnsi="Times New Roman" w:cs="Times New Roman"/>
                <w:sz w:val="20"/>
                <w:szCs w:val="20"/>
              </w:rPr>
              <w:t>II ones may be relevant in this case.</w:t>
            </w:r>
          </w:p>
        </w:tc>
      </w:tr>
      <w:tr w:rsidR="007F207E" w:rsidRPr="005E44A0" w:rsidTr="00582C25">
        <w:tc>
          <w:tcPr>
            <w:tcW w:w="0" w:type="auto"/>
            <w:hideMark/>
          </w:tcPr>
          <w:p w:rsidR="009E01AC" w:rsidRDefault="003E33D2" w:rsidP="003E33D2">
            <w:pPr>
              <w:rPr>
                <w:ins w:id="273"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1</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R031</w:t>
            </w:r>
            <w:r w:rsidRPr="00582C25">
              <w:rPr>
                <w:rFonts w:ascii="Times New Roman" w:hAnsi="Times New Roman" w:cs="Times New Roman"/>
                <w:sz w:val="20"/>
                <w:szCs w:val="20"/>
              </w:rPr>
              <w:t>0</w:t>
            </w:r>
          </w:p>
          <w:p w:rsidR="0081601E" w:rsidRPr="00582C25" w:rsidRDefault="009E01AC" w:rsidP="003E33D2">
            <w:pPr>
              <w:rPr>
                <w:rFonts w:ascii="Times New Roman" w:hAnsi="Times New Roman" w:cs="Times New Roman"/>
                <w:sz w:val="20"/>
                <w:szCs w:val="20"/>
              </w:rPr>
            </w:pPr>
            <w:ins w:id="274" w:author="Author">
              <w:r w:rsidRPr="00B276B8">
                <w:rPr>
                  <w:rFonts w:ascii="Times New Roman" w:hAnsi="Times New Roman" w:cs="Times New Roman"/>
                  <w:sz w:val="20"/>
                  <w:szCs w:val="20"/>
                </w:rPr>
                <w:t>(A18)</w:t>
              </w:r>
            </w:ins>
          </w:p>
        </w:tc>
        <w:tc>
          <w:tcPr>
            <w:tcW w:w="0" w:type="auto"/>
            <w:hideMark/>
          </w:tcPr>
          <w:p w:rsidR="0081601E" w:rsidRPr="002103DF" w:rsidRDefault="00E04EBF" w:rsidP="00380A03">
            <w:pPr>
              <w:rPr>
                <w:rFonts w:ascii="Times New Roman" w:hAnsi="Times New Roman" w:cs="Times New Roman"/>
                <w:sz w:val="20"/>
                <w:szCs w:val="20"/>
              </w:rPr>
            </w:pPr>
            <w:r w:rsidRPr="002103DF">
              <w:rPr>
                <w:rFonts w:ascii="Times New Roman" w:hAnsi="Times New Roman" w:cs="Times New Roman"/>
                <w:sz w:val="20"/>
                <w:szCs w:val="20"/>
              </w:rPr>
              <w:t xml:space="preserve">Maximum value - Contingent liabilities not in Solvency II </w:t>
            </w:r>
            <w:r w:rsidRPr="00FA5329">
              <w:rPr>
                <w:rFonts w:ascii="Times New Roman" w:hAnsi="Times New Roman" w:cs="Times New Roman"/>
                <w:sz w:val="20"/>
                <w:szCs w:val="20"/>
              </w:rPr>
              <w:t>Balance Sheet</w:t>
            </w:r>
            <w:r w:rsidRPr="002103DF" w:rsidDel="00E04EBF">
              <w:rPr>
                <w:rFonts w:ascii="Times New Roman" w:hAnsi="Times New Roman" w:cs="Times New Roman"/>
                <w:sz w:val="20"/>
                <w:szCs w:val="20"/>
              </w:rPr>
              <w:t xml:space="preserve"> </w:t>
            </w:r>
            <w:del w:id="275" w:author="Author">
              <w:r w:rsidR="003E33D2" w:rsidRPr="002103DF" w:rsidDel="00380A03">
                <w:rPr>
                  <w:rFonts w:ascii="Times New Roman" w:hAnsi="Times New Roman" w:cs="Times New Roman"/>
                  <w:sz w:val="20"/>
                  <w:szCs w:val="20"/>
                </w:rPr>
                <w:delText>-</w:delText>
              </w:r>
            </w:del>
            <w:r w:rsidR="00F51C11" w:rsidRPr="002103DF">
              <w:rPr>
                <w:rFonts w:ascii="Times New Roman" w:hAnsi="Times New Roman" w:cs="Times New Roman"/>
                <w:sz w:val="20"/>
                <w:szCs w:val="20"/>
              </w:rPr>
              <w:t xml:space="preserve"> </w:t>
            </w:r>
            <w:del w:id="276" w:author="Author">
              <w:r w:rsidR="00F51C11" w:rsidRPr="002103DF" w:rsidDel="00380A03">
                <w:rPr>
                  <w:rFonts w:ascii="Times New Roman" w:hAnsi="Times New Roman" w:cs="Times New Roman"/>
                  <w:sz w:val="20"/>
                  <w:szCs w:val="20"/>
                </w:rPr>
                <w:delText>All contingent liabilities of the group</w:delText>
              </w:r>
            </w:del>
          </w:p>
        </w:tc>
        <w:tc>
          <w:tcPr>
            <w:tcW w:w="0" w:type="auto"/>
            <w:hideMark/>
          </w:tcPr>
          <w:p w:rsidR="003E33D2" w:rsidRPr="002103DF" w:rsidRDefault="003E33D2">
            <w:pPr>
              <w:rPr>
                <w:rFonts w:ascii="Times New Roman" w:hAnsi="Times New Roman" w:cs="Times New Roman"/>
                <w:sz w:val="20"/>
                <w:szCs w:val="20"/>
              </w:rPr>
            </w:pPr>
            <w:r w:rsidRPr="002103DF">
              <w:rPr>
                <w:rFonts w:ascii="Times New Roman" w:hAnsi="Times New Roman" w:cs="Times New Roman"/>
                <w:sz w:val="20"/>
                <w:szCs w:val="20"/>
              </w:rPr>
              <w:t xml:space="preserve">Maximum possible value, </w:t>
            </w:r>
            <w:del w:id="277" w:author="Author">
              <w:r w:rsidRPr="002103DF" w:rsidDel="009E01AC">
                <w:rPr>
                  <w:rFonts w:ascii="Times New Roman" w:hAnsi="Times New Roman" w:cs="Times New Roman"/>
                  <w:sz w:val="20"/>
                  <w:szCs w:val="20"/>
                </w:rPr>
                <w:delText xml:space="preserve">if possible, </w:delText>
              </w:r>
            </w:del>
            <w:r w:rsidRPr="002103DF">
              <w:rPr>
                <w:rFonts w:ascii="Times New Roman" w:hAnsi="Times New Roman" w:cs="Times New Roman"/>
                <w:sz w:val="20"/>
                <w:szCs w:val="20"/>
              </w:rPr>
              <w:t xml:space="preserve">regardless of their probability (i.e. future cash </w:t>
            </w:r>
            <w:ins w:id="278" w:author="Author">
              <w:r w:rsidR="009E01AC" w:rsidRPr="002103DF">
                <w:rPr>
                  <w:rFonts w:ascii="Times New Roman" w:hAnsi="Times New Roman" w:cs="Times New Roman"/>
                  <w:sz w:val="20"/>
                  <w:szCs w:val="20"/>
                </w:rPr>
                <w:t>out-</w:t>
              </w:r>
            </w:ins>
            <w:r w:rsidRPr="002103DF">
              <w:rPr>
                <w:rFonts w:ascii="Times New Roman" w:hAnsi="Times New Roman" w:cs="Times New Roman"/>
                <w:sz w:val="20"/>
                <w:szCs w:val="20"/>
              </w:rPr>
              <w:t>flows required to settle the contingent liability over the lifetime of that contingent liability, discounted at the relevant risk-free interest rate term structure) of c</w:t>
            </w:r>
            <w:r w:rsidR="0081601E" w:rsidRPr="002103DF">
              <w:rPr>
                <w:rFonts w:ascii="Times New Roman" w:hAnsi="Times New Roman" w:cs="Times New Roman"/>
                <w:sz w:val="20"/>
                <w:szCs w:val="20"/>
              </w:rPr>
              <w:t>ontingent liabilities that are not included in those valued in S</w:t>
            </w:r>
            <w:r w:rsidR="00F45E28" w:rsidRPr="002103DF">
              <w:rPr>
                <w:rFonts w:ascii="Times New Roman" w:hAnsi="Times New Roman" w:cs="Times New Roman"/>
                <w:sz w:val="20"/>
                <w:szCs w:val="20"/>
              </w:rPr>
              <w:t xml:space="preserve">olvency </w:t>
            </w:r>
            <w:r w:rsidR="0081601E" w:rsidRPr="002103DF">
              <w:rPr>
                <w:rFonts w:ascii="Times New Roman" w:hAnsi="Times New Roman" w:cs="Times New Roman"/>
                <w:sz w:val="20"/>
                <w:szCs w:val="20"/>
              </w:rPr>
              <w:t>II B</w:t>
            </w:r>
            <w:r w:rsidR="00F45E28" w:rsidRPr="002103DF">
              <w:rPr>
                <w:rFonts w:ascii="Times New Roman" w:hAnsi="Times New Roman" w:cs="Times New Roman"/>
                <w:sz w:val="20"/>
                <w:szCs w:val="20"/>
              </w:rPr>
              <w:t xml:space="preserve">alance </w:t>
            </w:r>
            <w:r w:rsidR="0081601E" w:rsidRPr="002103DF">
              <w:rPr>
                <w:rFonts w:ascii="Times New Roman" w:hAnsi="Times New Roman" w:cs="Times New Roman"/>
                <w:sz w:val="20"/>
                <w:szCs w:val="20"/>
              </w:rPr>
              <w:t>S</w:t>
            </w:r>
            <w:r w:rsidR="00F45E28" w:rsidRPr="002103DF">
              <w:rPr>
                <w:rFonts w:ascii="Times New Roman" w:hAnsi="Times New Roman" w:cs="Times New Roman"/>
                <w:sz w:val="20"/>
                <w:szCs w:val="20"/>
              </w:rPr>
              <w:t>heet</w:t>
            </w:r>
            <w:r w:rsidR="0081601E" w:rsidRPr="002103DF">
              <w:rPr>
                <w:rFonts w:ascii="Times New Roman" w:hAnsi="Times New Roman" w:cs="Times New Roman"/>
                <w:sz w:val="20"/>
                <w:szCs w:val="20"/>
              </w:rPr>
              <w:t xml:space="preserve"> (</w:t>
            </w:r>
            <w:r w:rsidR="00666DBA" w:rsidRPr="002103DF">
              <w:rPr>
                <w:rFonts w:ascii="Times New Roman" w:hAnsi="Times New Roman" w:cs="Times New Roman"/>
                <w:sz w:val="20"/>
                <w:szCs w:val="20"/>
              </w:rPr>
              <w:t xml:space="preserve">item </w:t>
            </w:r>
            <w:r w:rsidRPr="002103DF">
              <w:rPr>
                <w:rFonts w:ascii="Times New Roman" w:hAnsi="Times New Roman" w:cs="Times New Roman"/>
                <w:sz w:val="20"/>
                <w:szCs w:val="20"/>
              </w:rPr>
              <w:t>C0010/</w:t>
            </w:r>
            <w:r w:rsidR="00F94146" w:rsidRPr="002103DF">
              <w:rPr>
                <w:rFonts w:ascii="Times New Roman" w:hAnsi="Times New Roman" w:cs="Times New Roman"/>
                <w:sz w:val="20"/>
                <w:szCs w:val="20"/>
              </w:rPr>
              <w:t>R0</w:t>
            </w:r>
            <w:r w:rsidR="00C34E2C" w:rsidRPr="002103DF">
              <w:rPr>
                <w:rFonts w:ascii="Times New Roman" w:hAnsi="Times New Roman" w:cs="Times New Roman"/>
                <w:sz w:val="20"/>
                <w:szCs w:val="20"/>
              </w:rPr>
              <w:t>740</w:t>
            </w:r>
            <w:r w:rsidRPr="002103DF">
              <w:rPr>
                <w:rFonts w:ascii="Times New Roman" w:hAnsi="Times New Roman" w:cs="Times New Roman"/>
                <w:sz w:val="20"/>
                <w:szCs w:val="20"/>
              </w:rPr>
              <w:t xml:space="preserve"> of S.02.01</w:t>
            </w:r>
            <w:del w:id="279" w:author="Author">
              <w:r w:rsidRPr="002103DF" w:rsidDel="00F02910">
                <w:rPr>
                  <w:rFonts w:ascii="Times New Roman" w:hAnsi="Times New Roman" w:cs="Times New Roman"/>
                  <w:sz w:val="20"/>
                  <w:szCs w:val="20"/>
                </w:rPr>
                <w:delText>.</w:delText>
              </w:r>
              <w:r w:rsidR="00C34E2C" w:rsidRPr="002103DF" w:rsidDel="00F02910">
                <w:rPr>
                  <w:rFonts w:ascii="Times New Roman" w:hAnsi="Times New Roman" w:cs="Times New Roman"/>
                  <w:sz w:val="20"/>
                  <w:szCs w:val="20"/>
                </w:rPr>
                <w:delText>g</w:delText>
              </w:r>
            </w:del>
            <w:r w:rsidRPr="002103DF">
              <w:rPr>
                <w:rFonts w:ascii="Times New Roman" w:hAnsi="Times New Roman" w:cs="Times New Roman"/>
                <w:sz w:val="20"/>
                <w:szCs w:val="20"/>
              </w:rPr>
              <w:t>)</w:t>
            </w:r>
          </w:p>
          <w:p w:rsidR="008D618E" w:rsidRPr="002103DF" w:rsidRDefault="008D618E">
            <w:pPr>
              <w:rPr>
                <w:rFonts w:ascii="Times New Roman" w:hAnsi="Times New Roman" w:cs="Times New Roman"/>
                <w:sz w:val="20"/>
                <w:szCs w:val="20"/>
              </w:rPr>
            </w:pPr>
          </w:p>
          <w:p w:rsidR="008D618E" w:rsidRPr="002103DF" w:rsidRDefault="008D618E">
            <w:pPr>
              <w:rPr>
                <w:rFonts w:ascii="Times New Roman" w:hAnsi="Times New Roman" w:cs="Times New Roman"/>
                <w:sz w:val="20"/>
                <w:szCs w:val="20"/>
              </w:rPr>
            </w:pPr>
            <w:r w:rsidRPr="002103DF">
              <w:rPr>
                <w:rFonts w:ascii="Times New Roman" w:hAnsi="Times New Roman" w:cs="Times New Roman"/>
                <w:sz w:val="20"/>
                <w:szCs w:val="20"/>
              </w:rPr>
              <w:t>Internal contingent liabilities within the scope of the group are not reported in this template.</w:t>
            </w:r>
          </w:p>
          <w:p w:rsidR="003E33D2" w:rsidRPr="002103DF" w:rsidRDefault="003E33D2">
            <w:pPr>
              <w:rPr>
                <w:rFonts w:ascii="Times New Roman" w:hAnsi="Times New Roman" w:cs="Times New Roman"/>
                <w:sz w:val="20"/>
                <w:szCs w:val="20"/>
              </w:rPr>
            </w:pPr>
          </w:p>
          <w:p w:rsidR="00163748" w:rsidRPr="002103DF" w:rsidRDefault="003E33D2" w:rsidP="009E01AC">
            <w:pPr>
              <w:rPr>
                <w:ins w:id="280" w:author="Author"/>
                <w:rFonts w:ascii="Times New Roman" w:hAnsi="Times New Roman" w:cs="Times New Roman"/>
                <w:sz w:val="20"/>
                <w:szCs w:val="20"/>
              </w:rPr>
            </w:pPr>
            <w:r w:rsidRPr="002103DF">
              <w:rPr>
                <w:rFonts w:ascii="Times New Roman" w:hAnsi="Times New Roman" w:cs="Times New Roman"/>
                <w:sz w:val="20"/>
                <w:szCs w:val="20"/>
              </w:rPr>
              <w:t xml:space="preserve">This </w:t>
            </w:r>
            <w:r w:rsidR="005E44A0" w:rsidRPr="002103DF">
              <w:rPr>
                <w:rFonts w:ascii="Times New Roman" w:hAnsi="Times New Roman" w:cs="Times New Roman"/>
                <w:sz w:val="20"/>
                <w:szCs w:val="20"/>
              </w:rPr>
              <w:t>shall</w:t>
            </w:r>
            <w:r w:rsidRPr="002103DF">
              <w:rPr>
                <w:rFonts w:ascii="Times New Roman" w:hAnsi="Times New Roman" w:cs="Times New Roman"/>
                <w:sz w:val="20"/>
                <w:szCs w:val="20"/>
              </w:rPr>
              <w:t xml:space="preserve"> relate to </w:t>
            </w:r>
            <w:r w:rsidR="00325C41" w:rsidRPr="002103DF">
              <w:rPr>
                <w:rFonts w:ascii="Times New Roman" w:hAnsi="Times New Roman" w:cs="Times New Roman"/>
                <w:sz w:val="20"/>
                <w:szCs w:val="20"/>
              </w:rPr>
              <w:t>Contingent</w:t>
            </w:r>
            <w:r w:rsidR="00163748" w:rsidRPr="002103DF">
              <w:rPr>
                <w:rFonts w:ascii="Times New Roman" w:hAnsi="Times New Roman" w:cs="Times New Roman"/>
                <w:sz w:val="20"/>
                <w:szCs w:val="20"/>
              </w:rPr>
              <w:t xml:space="preserve"> liabilities that </w:t>
            </w:r>
            <w:del w:id="281" w:author="Author">
              <w:r w:rsidR="00163748" w:rsidRPr="002103DF" w:rsidDel="00516F06">
                <w:rPr>
                  <w:rFonts w:ascii="Times New Roman" w:hAnsi="Times New Roman" w:cs="Times New Roman"/>
                  <w:sz w:val="20"/>
                  <w:szCs w:val="20"/>
                </w:rPr>
                <w:delText xml:space="preserve">cannot </w:delText>
              </w:r>
            </w:del>
            <w:ins w:id="282" w:author="Author">
              <w:r w:rsidR="00516F06" w:rsidRPr="002103DF">
                <w:rPr>
                  <w:rFonts w:ascii="Times New Roman" w:hAnsi="Times New Roman" w:cs="Times New Roman"/>
                  <w:sz w:val="20"/>
                  <w:szCs w:val="20"/>
                </w:rPr>
                <w:t>are not</w:t>
              </w:r>
            </w:ins>
            <w:del w:id="283" w:author="Author">
              <w:r w:rsidR="00163748" w:rsidRPr="002103DF" w:rsidDel="00516F06">
                <w:rPr>
                  <w:rFonts w:ascii="Times New Roman" w:hAnsi="Times New Roman" w:cs="Times New Roman"/>
                  <w:sz w:val="20"/>
                  <w:szCs w:val="20"/>
                </w:rPr>
                <w:delText>be</w:delText>
              </w:r>
            </w:del>
            <w:r w:rsidR="00163748" w:rsidRPr="002103DF">
              <w:rPr>
                <w:rFonts w:ascii="Times New Roman" w:hAnsi="Times New Roman" w:cs="Times New Roman"/>
                <w:sz w:val="20"/>
                <w:szCs w:val="20"/>
              </w:rPr>
              <w:t xml:space="preserve"> material</w:t>
            </w:r>
            <w:del w:id="284" w:author="Author">
              <w:r w:rsidR="00163748" w:rsidRPr="002103DF" w:rsidDel="009E01AC">
                <w:rPr>
                  <w:rFonts w:ascii="Times New Roman" w:hAnsi="Times New Roman" w:cs="Times New Roman"/>
                  <w:sz w:val="20"/>
                  <w:szCs w:val="20"/>
                </w:rPr>
                <w:delText xml:space="preserve"> nor </w:delText>
              </w:r>
              <w:r w:rsidR="000B7D0C" w:rsidRPr="002103DF" w:rsidDel="009E01AC">
                <w:rPr>
                  <w:rFonts w:ascii="Times New Roman" w:hAnsi="Times New Roman" w:cs="Times New Roman"/>
                  <w:sz w:val="20"/>
                  <w:szCs w:val="20"/>
                </w:rPr>
                <w:delText>reliably estimated</w:delText>
              </w:r>
            </w:del>
            <w:r w:rsidRPr="002103DF">
              <w:rPr>
                <w:rFonts w:ascii="Times New Roman" w:hAnsi="Times New Roman" w:cs="Times New Roman"/>
                <w:sz w:val="20"/>
                <w:szCs w:val="20"/>
              </w:rPr>
              <w:t>.</w:t>
            </w:r>
          </w:p>
          <w:p w:rsidR="009E01AC" w:rsidRPr="002103DF" w:rsidRDefault="009E01AC" w:rsidP="009E01AC">
            <w:pPr>
              <w:rPr>
                <w:ins w:id="285" w:author="Author"/>
                <w:rFonts w:ascii="Times New Roman" w:hAnsi="Times New Roman" w:cs="Times New Roman"/>
                <w:sz w:val="20"/>
                <w:szCs w:val="20"/>
              </w:rPr>
            </w:pPr>
          </w:p>
          <w:p w:rsidR="009E01AC" w:rsidRPr="002103DF" w:rsidRDefault="009E01AC" w:rsidP="009E01AC">
            <w:pPr>
              <w:rPr>
                <w:rFonts w:ascii="Times New Roman" w:hAnsi="Times New Roman" w:cs="Times New Roman"/>
                <w:sz w:val="20"/>
                <w:szCs w:val="20"/>
              </w:rPr>
            </w:pPr>
            <w:ins w:id="286" w:author="Author">
              <w:r w:rsidRPr="002103DF">
                <w:rPr>
                  <w:rFonts w:ascii="Times New Roman" w:hAnsi="Times New Roman" w:cs="Times New Roman"/>
                  <w:sz w:val="20"/>
                  <w:szCs w:val="20"/>
                </w:rPr>
                <w:t>This amount shall include guarantees reported in R0010 if considered as contingent liabilities.</w:t>
              </w:r>
            </w:ins>
          </w:p>
        </w:tc>
      </w:tr>
      <w:tr w:rsidR="003E743C" w:rsidRPr="005E44A0" w:rsidTr="006767E0">
        <w:tc>
          <w:tcPr>
            <w:tcW w:w="0" w:type="auto"/>
            <w:hideMark/>
          </w:tcPr>
          <w:p w:rsidR="003E743C" w:rsidRPr="006767E0" w:rsidRDefault="003E743C" w:rsidP="003E743C">
            <w:pPr>
              <w:rPr>
                <w:rFonts w:ascii="Times New Roman" w:hAnsi="Times New Roman" w:cs="Times New Roman"/>
                <w:sz w:val="20"/>
                <w:szCs w:val="20"/>
              </w:rPr>
            </w:pPr>
            <w:r w:rsidRPr="006767E0">
              <w:rPr>
                <w:rFonts w:ascii="Times New Roman" w:hAnsi="Times New Roman" w:cs="Times New Roman"/>
                <w:sz w:val="20"/>
                <w:szCs w:val="20"/>
              </w:rPr>
              <w:t>C00</w:t>
            </w:r>
            <w:r>
              <w:rPr>
                <w:rFonts w:ascii="Times New Roman" w:hAnsi="Times New Roman" w:cs="Times New Roman"/>
                <w:sz w:val="20"/>
                <w:szCs w:val="20"/>
              </w:rPr>
              <w:t>1</w:t>
            </w:r>
            <w:r w:rsidRPr="006767E0">
              <w:rPr>
                <w:rFonts w:ascii="Times New Roman" w:hAnsi="Times New Roman" w:cs="Times New Roman"/>
                <w:sz w:val="20"/>
                <w:szCs w:val="20"/>
              </w:rPr>
              <w:t>0/R03</w:t>
            </w:r>
            <w:r>
              <w:rPr>
                <w:rFonts w:ascii="Times New Roman" w:hAnsi="Times New Roman" w:cs="Times New Roman"/>
                <w:sz w:val="20"/>
                <w:szCs w:val="20"/>
              </w:rPr>
              <w:t>3</w:t>
            </w:r>
            <w:r w:rsidRPr="006767E0">
              <w:rPr>
                <w:rFonts w:ascii="Times New Roman" w:hAnsi="Times New Roman" w:cs="Times New Roman"/>
                <w:sz w:val="20"/>
                <w:szCs w:val="20"/>
              </w:rPr>
              <w:t>0</w:t>
            </w:r>
          </w:p>
        </w:tc>
        <w:tc>
          <w:tcPr>
            <w:tcW w:w="0" w:type="auto"/>
            <w:hideMark/>
          </w:tcPr>
          <w:p w:rsidR="003E743C" w:rsidRPr="006767E0" w:rsidRDefault="003E743C" w:rsidP="006767E0">
            <w:pPr>
              <w:rPr>
                <w:rFonts w:ascii="Times New Roman" w:hAnsi="Times New Roman" w:cs="Times New Roman"/>
                <w:sz w:val="20"/>
                <w:szCs w:val="20"/>
              </w:rPr>
            </w:pPr>
            <w:r w:rsidRPr="005D0DEF">
              <w:rPr>
                <w:rFonts w:ascii="Times New Roman" w:hAnsi="Times New Roman" w:cs="Times New Roman"/>
                <w:sz w:val="20"/>
                <w:szCs w:val="20"/>
              </w:rPr>
              <w:t>Maximum value - Contingent liabilities in Solvency II Balance Sheet</w:t>
            </w:r>
          </w:p>
        </w:tc>
        <w:tc>
          <w:tcPr>
            <w:tcW w:w="0" w:type="auto"/>
            <w:hideMark/>
          </w:tcPr>
          <w:p w:rsidR="003E743C" w:rsidRPr="00B276B8" w:rsidRDefault="003E743C" w:rsidP="003E743C">
            <w:pPr>
              <w:rPr>
                <w:rFonts w:ascii="Times New Roman" w:hAnsi="Times New Roman" w:cs="Times New Roman"/>
                <w:sz w:val="20"/>
                <w:szCs w:val="20"/>
              </w:rPr>
            </w:pPr>
            <w:r w:rsidRPr="005D0DEF">
              <w:rPr>
                <w:rFonts w:ascii="Times New Roman" w:hAnsi="Times New Roman" w:cs="Times New Roman"/>
                <w:sz w:val="20"/>
                <w:szCs w:val="20"/>
              </w:rPr>
              <w:t xml:space="preserve">Maximum possible value, </w:t>
            </w:r>
            <w:del w:id="287" w:author="Author">
              <w:r w:rsidRPr="005D0DEF" w:rsidDel="009E01AC">
                <w:rPr>
                  <w:rFonts w:ascii="Times New Roman" w:hAnsi="Times New Roman" w:cs="Times New Roman"/>
                  <w:sz w:val="20"/>
                  <w:szCs w:val="20"/>
                </w:rPr>
                <w:delText xml:space="preserve">if possible, </w:delText>
              </w:r>
            </w:del>
            <w:r w:rsidRPr="005D0DEF">
              <w:rPr>
                <w:rFonts w:ascii="Times New Roman" w:hAnsi="Times New Roman" w:cs="Times New Roman"/>
                <w:sz w:val="20"/>
                <w:szCs w:val="20"/>
              </w:rPr>
              <w:t xml:space="preserve">regardless of their probability (i.e. future cash </w:t>
            </w:r>
            <w:ins w:id="288" w:author="Author">
              <w:r w:rsidR="009E01AC">
                <w:rPr>
                  <w:rFonts w:ascii="Times New Roman" w:hAnsi="Times New Roman" w:cs="Times New Roman"/>
                  <w:sz w:val="20"/>
                  <w:szCs w:val="20"/>
                </w:rPr>
                <w:t>out-</w:t>
              </w:r>
            </w:ins>
            <w:r w:rsidRPr="005D0DEF">
              <w:rPr>
                <w:rFonts w:ascii="Times New Roman" w:hAnsi="Times New Roman" w:cs="Times New Roman"/>
                <w:sz w:val="20"/>
                <w:szCs w:val="20"/>
              </w:rPr>
              <w:t xml:space="preserve">flows required to settle the contingent liability over the lifetime of that contingent liability, discounted at the relevant risk-free interest rate term structure) of contingent liabilities that are valued in Solvency II Balance Sheet, </w:t>
            </w:r>
            <w:ins w:id="289" w:author="Author">
              <w:r w:rsidR="009E01AC">
                <w:rPr>
                  <w:rFonts w:ascii="Times New Roman" w:hAnsi="Times New Roman" w:cs="Times New Roman"/>
                  <w:sz w:val="20"/>
                  <w:szCs w:val="20"/>
                </w:rPr>
                <w:t>as defined in article 11 of the Delegated Regulation</w:t>
              </w:r>
              <w:r w:rsidR="00F02910">
                <w:rPr>
                  <w:rFonts w:ascii="Times New Roman" w:hAnsi="Times New Roman" w:cs="Times New Roman"/>
                  <w:sz w:val="20"/>
                  <w:szCs w:val="20"/>
                </w:rPr>
                <w:t xml:space="preserve"> 2015/35</w:t>
              </w:r>
              <w:r w:rsidR="009E01AC">
                <w:rPr>
                  <w:rFonts w:ascii="Times New Roman" w:hAnsi="Times New Roman" w:cs="Times New Roman"/>
                  <w:sz w:val="20"/>
                  <w:szCs w:val="20"/>
                </w:rPr>
                <w:t>.</w:t>
              </w:r>
            </w:ins>
            <w:del w:id="290" w:author="Author">
              <w:r w:rsidRPr="005D0DEF" w:rsidDel="009E01AC">
                <w:rPr>
                  <w:rFonts w:ascii="Times New Roman" w:hAnsi="Times New Roman" w:cs="Times New Roman"/>
                  <w:sz w:val="20"/>
                  <w:szCs w:val="20"/>
                </w:rPr>
                <w:delText>but without probability-weighting of future cash flows</w:delText>
              </w:r>
            </w:del>
            <w:r w:rsidRPr="00B276B8">
              <w:rPr>
                <w:rFonts w:ascii="Times New Roman" w:hAnsi="Times New Roman" w:cs="Times New Roman"/>
                <w:sz w:val="20"/>
                <w:szCs w:val="20"/>
              </w:rPr>
              <w:t>.</w:t>
            </w:r>
          </w:p>
          <w:p w:rsidR="003E743C" w:rsidRPr="006767E0" w:rsidRDefault="003E743C" w:rsidP="006767E0">
            <w:pPr>
              <w:rPr>
                <w:rFonts w:ascii="Times New Roman" w:hAnsi="Times New Roman" w:cs="Times New Roman"/>
                <w:sz w:val="20"/>
                <w:szCs w:val="20"/>
              </w:rPr>
            </w:pPr>
          </w:p>
        </w:tc>
      </w:tr>
      <w:tr w:rsidR="00EA29D6" w:rsidRPr="00ED42F2" w:rsidTr="00582C25">
        <w:tc>
          <w:tcPr>
            <w:tcW w:w="0" w:type="auto"/>
            <w:hideMark/>
          </w:tcPr>
          <w:p w:rsidR="00EA29D6" w:rsidRPr="00F02910" w:rsidRDefault="00F94146" w:rsidP="00F94146">
            <w:pPr>
              <w:rPr>
                <w:ins w:id="291" w:author="Autho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1</w:t>
            </w:r>
            <w:r w:rsidR="00EA29D6" w:rsidRPr="00582C25">
              <w:rPr>
                <w:rFonts w:ascii="Times New Roman" w:hAnsi="Times New Roman" w:cs="Times New Roman"/>
                <w:sz w:val="20"/>
                <w:szCs w:val="20"/>
              </w:rPr>
              <w:t>0/</w:t>
            </w:r>
            <w:r w:rsidRPr="00F02910">
              <w:rPr>
                <w:rFonts w:ascii="Times New Roman" w:hAnsi="Times New Roman" w:cs="Times New Roman"/>
                <w:sz w:val="20"/>
                <w:szCs w:val="20"/>
              </w:rPr>
              <w:t>R0400</w:t>
            </w:r>
          </w:p>
          <w:p w:rsidR="009E01AC" w:rsidRPr="00582C25" w:rsidRDefault="009E01AC" w:rsidP="009E01AC">
            <w:pPr>
              <w:rPr>
                <w:rFonts w:ascii="Times New Roman" w:hAnsi="Times New Roman" w:cs="Times New Roman"/>
                <w:sz w:val="20"/>
                <w:szCs w:val="20"/>
              </w:rPr>
            </w:pPr>
            <w:ins w:id="292" w:author="Author">
              <w:r w:rsidRPr="00FA5329">
                <w:rPr>
                  <w:rFonts w:ascii="Times New Roman" w:hAnsi="Times New Roman" w:cs="Times New Roman"/>
                  <w:sz w:val="20"/>
                  <w:szCs w:val="20"/>
                </w:rPr>
                <w:t>(A20)</w:t>
              </w:r>
            </w:ins>
          </w:p>
        </w:tc>
        <w:tc>
          <w:tcPr>
            <w:tcW w:w="0" w:type="auto"/>
            <w:hideMark/>
          </w:tcPr>
          <w:p w:rsidR="00EA29D6" w:rsidRPr="00582C25" w:rsidRDefault="00E04EBF" w:rsidP="00CA795E">
            <w:pPr>
              <w:rPr>
                <w:rFonts w:ascii="Times New Roman" w:hAnsi="Times New Roman" w:cs="Times New Roman"/>
                <w:sz w:val="20"/>
                <w:szCs w:val="20"/>
              </w:rPr>
            </w:pPr>
            <w:r w:rsidRPr="005D0DEF">
              <w:rPr>
                <w:rFonts w:ascii="Times New Roman" w:hAnsi="Times New Roman" w:cs="Times New Roman"/>
                <w:sz w:val="20"/>
                <w:szCs w:val="20"/>
              </w:rPr>
              <w:t>Maximum value - Total Contingent liabilities</w:t>
            </w:r>
          </w:p>
        </w:tc>
        <w:tc>
          <w:tcPr>
            <w:tcW w:w="0" w:type="auto"/>
            <w:hideMark/>
          </w:tcPr>
          <w:p w:rsidR="00EA29D6" w:rsidRPr="00582C25" w:rsidRDefault="009E01AC" w:rsidP="00EA29D6">
            <w:pPr>
              <w:rPr>
                <w:rFonts w:ascii="Times New Roman" w:hAnsi="Times New Roman" w:cs="Times New Roman"/>
                <w:sz w:val="20"/>
                <w:szCs w:val="20"/>
              </w:rPr>
            </w:pPr>
            <w:ins w:id="293" w:author="Author">
              <w:r>
                <w:rPr>
                  <w:rFonts w:ascii="Times New Roman" w:hAnsi="Times New Roman" w:cs="Times New Roman"/>
                  <w:sz w:val="20"/>
                  <w:szCs w:val="20"/>
                </w:rPr>
                <w:t xml:space="preserve">Total </w:t>
              </w:r>
            </w:ins>
            <w:del w:id="294" w:author="Author">
              <w:r w:rsidR="00EA29D6" w:rsidRPr="00582C25" w:rsidDel="009E01AC">
                <w:rPr>
                  <w:rFonts w:ascii="Times New Roman" w:hAnsi="Times New Roman" w:cs="Times New Roman"/>
                  <w:sz w:val="20"/>
                  <w:szCs w:val="20"/>
                </w:rPr>
                <w:delText>M</w:delText>
              </w:r>
            </w:del>
            <w:ins w:id="295" w:author="Author">
              <w:r>
                <w:rPr>
                  <w:rFonts w:ascii="Times New Roman" w:hAnsi="Times New Roman" w:cs="Times New Roman"/>
                  <w:sz w:val="20"/>
                  <w:szCs w:val="20"/>
                </w:rPr>
                <w:t>m</w:t>
              </w:r>
            </w:ins>
            <w:r w:rsidR="00EA29D6" w:rsidRPr="00582C25">
              <w:rPr>
                <w:rFonts w:ascii="Times New Roman" w:hAnsi="Times New Roman" w:cs="Times New Roman"/>
                <w:sz w:val="20"/>
                <w:szCs w:val="20"/>
              </w:rPr>
              <w:t xml:space="preserve">aximum possible value, </w:t>
            </w:r>
            <w:del w:id="296" w:author="Author">
              <w:r w:rsidR="00EA29D6" w:rsidRPr="00582C25" w:rsidDel="009E01AC">
                <w:rPr>
                  <w:rFonts w:ascii="Times New Roman" w:hAnsi="Times New Roman" w:cs="Times New Roman"/>
                  <w:sz w:val="20"/>
                  <w:szCs w:val="20"/>
                </w:rPr>
                <w:delText xml:space="preserve">if possible, </w:delText>
              </w:r>
            </w:del>
            <w:r w:rsidR="00EA29D6" w:rsidRPr="00582C25">
              <w:rPr>
                <w:rFonts w:ascii="Times New Roman" w:hAnsi="Times New Roman" w:cs="Times New Roman"/>
                <w:sz w:val="20"/>
                <w:szCs w:val="20"/>
              </w:rPr>
              <w:t>regardless of their probability (i.e. future cash flows required to settle the contingent liability over the lifetime of that contingent liability, discounted at the relevant risk-free interest rate term structure) of contingent liabilities</w:t>
            </w:r>
            <w:del w:id="297" w:author="Author">
              <w:r w:rsidR="00EA29D6" w:rsidRPr="00582C25" w:rsidDel="009E01AC">
                <w:rPr>
                  <w:rFonts w:ascii="Times New Roman" w:hAnsi="Times New Roman" w:cs="Times New Roman"/>
                  <w:sz w:val="20"/>
                  <w:szCs w:val="20"/>
                </w:rPr>
                <w:delText xml:space="preserve"> that are valued in Solvency II Balance Sheet, but without probability-weighting of future cash flows</w:delText>
              </w:r>
            </w:del>
            <w:r w:rsidR="003E743C">
              <w:rPr>
                <w:rFonts w:ascii="Times New Roman" w:hAnsi="Times New Roman" w:cs="Times New Roman"/>
                <w:sz w:val="20"/>
                <w:szCs w:val="20"/>
              </w:rPr>
              <w:t>.</w:t>
            </w:r>
          </w:p>
          <w:p w:rsidR="00EA29D6" w:rsidRPr="00582C25" w:rsidRDefault="00EA29D6" w:rsidP="003E743C">
            <w:pPr>
              <w:rPr>
                <w:rFonts w:ascii="Times New Roman" w:hAnsi="Times New Roman" w:cs="Times New Roman"/>
                <w:sz w:val="20"/>
                <w:szCs w:val="20"/>
              </w:rPr>
            </w:pPr>
          </w:p>
        </w:tc>
      </w:tr>
      <w:tr w:rsidR="00226CC6" w:rsidRPr="005E44A0" w:rsidTr="003E743C">
        <w:trPr>
          <w:ins w:id="298" w:author="Author"/>
        </w:trPr>
        <w:tc>
          <w:tcPr>
            <w:tcW w:w="0" w:type="auto"/>
          </w:tcPr>
          <w:p w:rsidR="00226CC6" w:rsidRPr="006767E0" w:rsidRDefault="00226CC6">
            <w:pPr>
              <w:jc w:val="center"/>
              <w:rPr>
                <w:ins w:id="299" w:author="Author"/>
                <w:rFonts w:ascii="Times New Roman" w:hAnsi="Times New Roman" w:cs="Times New Roman"/>
                <w:sz w:val="20"/>
                <w:szCs w:val="20"/>
              </w:rPr>
              <w:pPrChange w:id="300" w:author="Author">
                <w:pPr/>
              </w:pPrChange>
            </w:pPr>
            <w:ins w:id="301" w:author="Author">
              <w:r w:rsidRPr="00226CC6">
                <w:rPr>
                  <w:rFonts w:ascii="Times New Roman" w:hAnsi="Times New Roman" w:cs="Times New Roman"/>
                  <w:sz w:val="20"/>
                  <w:szCs w:val="20"/>
                </w:rPr>
                <w:t>C0020/R0310</w:t>
              </w:r>
            </w:ins>
          </w:p>
        </w:tc>
        <w:tc>
          <w:tcPr>
            <w:tcW w:w="0" w:type="auto"/>
          </w:tcPr>
          <w:p w:rsidR="00226CC6" w:rsidRPr="00B276B8" w:rsidRDefault="00226CC6" w:rsidP="00226CC6">
            <w:pPr>
              <w:rPr>
                <w:ins w:id="302" w:author="Author"/>
                <w:rFonts w:ascii="Times New Roman" w:hAnsi="Times New Roman" w:cs="Times New Roman"/>
                <w:sz w:val="20"/>
                <w:szCs w:val="20"/>
              </w:rPr>
            </w:pPr>
            <w:ins w:id="303" w:author="Author">
              <w:r w:rsidRPr="00226CC6">
                <w:rPr>
                  <w:rFonts w:ascii="Times New Roman" w:hAnsi="Times New Roman" w:cs="Times New Roman"/>
                  <w:sz w:val="20"/>
                  <w:szCs w:val="20"/>
                </w:rPr>
                <w:t>Value of guarantee/ collateral</w:t>
              </w:r>
              <w:r>
                <w:rPr>
                  <w:rFonts w:ascii="Times New Roman" w:hAnsi="Times New Roman" w:cs="Times New Roman"/>
                  <w:sz w:val="20"/>
                  <w:szCs w:val="20"/>
                </w:rPr>
                <w:t xml:space="preserve"> / contingent liabilities - Contingent liabilities </w:t>
              </w:r>
              <w:r w:rsidRPr="00226CC6">
                <w:rPr>
                  <w:rFonts w:ascii="Times New Roman" w:hAnsi="Times New Roman" w:cs="Times New Roman"/>
                  <w:sz w:val="20"/>
                  <w:szCs w:val="20"/>
                </w:rPr>
                <w:t>not in Solvency II Balance Sheet</w:t>
              </w:r>
            </w:ins>
          </w:p>
        </w:tc>
        <w:tc>
          <w:tcPr>
            <w:tcW w:w="0" w:type="auto"/>
          </w:tcPr>
          <w:p w:rsidR="00226CC6" w:rsidRPr="003C3942" w:rsidRDefault="00226CC6" w:rsidP="003417F5">
            <w:pPr>
              <w:rPr>
                <w:ins w:id="304" w:author="Author"/>
                <w:rFonts w:ascii="Times New Roman" w:hAnsi="Times New Roman" w:cs="Times New Roman"/>
                <w:sz w:val="20"/>
                <w:szCs w:val="20"/>
              </w:rPr>
            </w:pPr>
            <w:ins w:id="305" w:author="Author">
              <w:r w:rsidRPr="00226CC6">
                <w:rPr>
                  <w:rFonts w:ascii="Times New Roman" w:hAnsi="Times New Roman" w:cs="Times New Roman"/>
                  <w:sz w:val="20"/>
                  <w:szCs w:val="20"/>
                </w:rPr>
                <w:t>Solvency II value o</w:t>
              </w:r>
              <w:r>
                <w:rPr>
                  <w:rFonts w:ascii="Times New Roman" w:hAnsi="Times New Roman" w:cs="Times New Roman"/>
                  <w:sz w:val="20"/>
                  <w:szCs w:val="20"/>
                </w:rPr>
                <w:t xml:space="preserve">f the contingent liabilities </w:t>
              </w:r>
              <w:r w:rsidRPr="00226CC6">
                <w:rPr>
                  <w:rFonts w:ascii="Times New Roman" w:hAnsi="Times New Roman" w:cs="Times New Roman"/>
                  <w:sz w:val="20"/>
                  <w:szCs w:val="20"/>
                </w:rPr>
                <w:t>not in Solvency II Balance Sheet.</w:t>
              </w:r>
            </w:ins>
          </w:p>
        </w:tc>
      </w:tr>
      <w:tr w:rsidR="003E743C" w:rsidRPr="005E44A0" w:rsidTr="003E743C">
        <w:tc>
          <w:tcPr>
            <w:tcW w:w="0" w:type="auto"/>
            <w:hideMark/>
          </w:tcPr>
          <w:p w:rsidR="003E743C" w:rsidRDefault="003E743C" w:rsidP="005D0DEF">
            <w:pPr>
              <w:rPr>
                <w:ins w:id="306" w:author="Author"/>
                <w:rFonts w:ascii="Times New Roman" w:hAnsi="Times New Roman" w:cs="Times New Roman"/>
                <w:sz w:val="20"/>
                <w:szCs w:val="20"/>
              </w:rPr>
            </w:pPr>
            <w:r w:rsidRPr="006767E0">
              <w:rPr>
                <w:rFonts w:ascii="Times New Roman" w:hAnsi="Times New Roman" w:cs="Times New Roman"/>
                <w:sz w:val="20"/>
                <w:szCs w:val="20"/>
              </w:rPr>
              <w:t>C00</w:t>
            </w:r>
            <w:r w:rsidR="00ED42F2">
              <w:rPr>
                <w:rFonts w:ascii="Times New Roman" w:hAnsi="Times New Roman" w:cs="Times New Roman"/>
                <w:sz w:val="20"/>
                <w:szCs w:val="20"/>
              </w:rPr>
              <w:t>2</w:t>
            </w:r>
            <w:r w:rsidRPr="006767E0">
              <w:rPr>
                <w:rFonts w:ascii="Times New Roman" w:hAnsi="Times New Roman" w:cs="Times New Roman"/>
                <w:sz w:val="20"/>
                <w:szCs w:val="20"/>
              </w:rPr>
              <w:t>0/R03</w:t>
            </w:r>
            <w:r>
              <w:rPr>
                <w:rFonts w:ascii="Times New Roman" w:hAnsi="Times New Roman" w:cs="Times New Roman"/>
                <w:sz w:val="20"/>
                <w:szCs w:val="20"/>
              </w:rPr>
              <w:t>3</w:t>
            </w:r>
            <w:r w:rsidRPr="006767E0">
              <w:rPr>
                <w:rFonts w:ascii="Times New Roman" w:hAnsi="Times New Roman" w:cs="Times New Roman"/>
                <w:sz w:val="20"/>
                <w:szCs w:val="20"/>
              </w:rPr>
              <w:t>0</w:t>
            </w:r>
          </w:p>
          <w:p w:rsidR="009E01AC" w:rsidRPr="006767E0" w:rsidRDefault="009E01AC" w:rsidP="005D0DEF">
            <w:pPr>
              <w:rPr>
                <w:rFonts w:ascii="Times New Roman" w:hAnsi="Times New Roman" w:cs="Times New Roman"/>
                <w:sz w:val="20"/>
                <w:szCs w:val="20"/>
              </w:rPr>
            </w:pPr>
            <w:ins w:id="307" w:author="Author">
              <w:r w:rsidRPr="00B276B8">
                <w:rPr>
                  <w:rFonts w:ascii="Times New Roman" w:hAnsi="Times New Roman" w:cs="Times New Roman"/>
                  <w:sz w:val="20"/>
                  <w:szCs w:val="20"/>
                </w:rPr>
                <w:t>(B19)</w:t>
              </w:r>
            </w:ins>
          </w:p>
        </w:tc>
        <w:tc>
          <w:tcPr>
            <w:tcW w:w="0" w:type="auto"/>
            <w:hideMark/>
          </w:tcPr>
          <w:p w:rsidR="003E743C" w:rsidRPr="006767E0" w:rsidRDefault="00ED42F2" w:rsidP="009E01AC">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w:t>
            </w:r>
            <w:bookmarkStart w:id="308" w:name="_GoBack"/>
            <w:bookmarkEnd w:id="308"/>
            <w:r w:rsidRPr="00B276B8">
              <w:rPr>
                <w:rFonts w:ascii="Times New Roman" w:hAnsi="Times New Roman" w:cs="Times New Roman"/>
                <w:sz w:val="20"/>
                <w:szCs w:val="20"/>
              </w:rPr>
              <w:t xml:space="preserve">collateral / contingent liabilities </w:t>
            </w:r>
            <w:r w:rsidR="003E743C" w:rsidRPr="005D0DEF">
              <w:rPr>
                <w:rFonts w:ascii="Times New Roman" w:hAnsi="Times New Roman" w:cs="Times New Roman"/>
                <w:sz w:val="20"/>
                <w:szCs w:val="20"/>
              </w:rPr>
              <w:t>- Contingent liabilities in Solvency II Balance Sheet</w:t>
            </w:r>
          </w:p>
        </w:tc>
        <w:tc>
          <w:tcPr>
            <w:tcW w:w="0" w:type="auto"/>
            <w:hideMark/>
          </w:tcPr>
          <w:p w:rsidR="003417F5" w:rsidRPr="005D0DEF" w:rsidRDefault="003417F5" w:rsidP="003417F5">
            <w:pPr>
              <w:rPr>
                <w:rFonts w:ascii="Times New Roman" w:hAnsi="Times New Roman" w:cs="Times New Roman"/>
                <w:sz w:val="20"/>
                <w:szCs w:val="20"/>
              </w:rPr>
            </w:pPr>
            <w:r w:rsidRPr="003C3942">
              <w:rPr>
                <w:rFonts w:ascii="Times New Roman" w:hAnsi="Times New Roman" w:cs="Times New Roman"/>
                <w:sz w:val="20"/>
                <w:szCs w:val="20"/>
              </w:rPr>
              <w:t>Solvency II value of the contingent liabilities in Solvency II Balance Sheet</w:t>
            </w:r>
            <w:ins w:id="309" w:author="Author">
              <w:r w:rsidR="009E01AC">
                <w:rPr>
                  <w:rFonts w:ascii="Times New Roman" w:hAnsi="Times New Roman" w:cs="Times New Roman"/>
                  <w:sz w:val="20"/>
                  <w:szCs w:val="20"/>
                </w:rPr>
                <w:t>. This value shall only be reported in relation to contingent liabilities</w:t>
              </w:r>
            </w:ins>
            <w:r w:rsidRPr="003C3942" w:rsidDel="00B06D2C">
              <w:rPr>
                <w:rFonts w:ascii="Times New Roman" w:hAnsi="Times New Roman" w:cs="Times New Roman"/>
                <w:sz w:val="20"/>
                <w:szCs w:val="20"/>
              </w:rPr>
              <w:t xml:space="preserve"> </w:t>
            </w:r>
            <w:r w:rsidRPr="003C3942">
              <w:rPr>
                <w:rFonts w:ascii="Times New Roman" w:hAnsi="Times New Roman" w:cs="Times New Roman"/>
                <w:sz w:val="20"/>
                <w:szCs w:val="20"/>
              </w:rPr>
              <w:t>for which a value in item C0010/R0330 in S.03.01</w:t>
            </w:r>
            <w:del w:id="310" w:author="Author">
              <w:r w:rsidRPr="003C3942" w:rsidDel="00226CC6">
                <w:rPr>
                  <w:rFonts w:ascii="Times New Roman" w:hAnsi="Times New Roman" w:cs="Times New Roman"/>
                  <w:sz w:val="20"/>
                  <w:szCs w:val="20"/>
                </w:rPr>
                <w:delText>.g</w:delText>
              </w:r>
            </w:del>
            <w:r w:rsidRPr="003C3942">
              <w:rPr>
                <w:rFonts w:ascii="Times New Roman" w:hAnsi="Times New Roman" w:cs="Times New Roman"/>
                <w:sz w:val="20"/>
                <w:szCs w:val="20"/>
              </w:rPr>
              <w:t xml:space="preserve"> was reported.</w:t>
            </w:r>
          </w:p>
          <w:p w:rsidR="003417F5" w:rsidRPr="005D0DEF" w:rsidRDefault="003417F5" w:rsidP="003417F5">
            <w:pPr>
              <w:rPr>
                <w:rFonts w:ascii="Times New Roman" w:hAnsi="Times New Roman" w:cs="Times New Roman"/>
                <w:sz w:val="20"/>
                <w:szCs w:val="20"/>
              </w:rPr>
            </w:pPr>
          </w:p>
          <w:p w:rsidR="003E743C" w:rsidRPr="006767E0" w:rsidRDefault="009E01AC" w:rsidP="003417F5">
            <w:pPr>
              <w:rPr>
                <w:rFonts w:ascii="Times New Roman" w:hAnsi="Times New Roman" w:cs="Times New Roman"/>
                <w:sz w:val="20"/>
                <w:szCs w:val="20"/>
              </w:rPr>
            </w:pPr>
            <w:ins w:id="311" w:author="Author">
              <w:r w:rsidRPr="00AB1C8D">
                <w:rPr>
                  <w:rFonts w:ascii="Times New Roman" w:hAnsi="Times New Roman" w:cs="Times New Roman"/>
                  <w:sz w:val="20"/>
                  <w:szCs w:val="20"/>
                </w:rPr>
                <w:t>I</w:t>
              </w:r>
              <w:r w:rsidRPr="00B276B8">
                <w:rPr>
                  <w:rFonts w:ascii="Times New Roman" w:hAnsi="Times New Roman" w:cs="Times New Roman"/>
                  <w:sz w:val="20"/>
                  <w:szCs w:val="20"/>
                </w:rPr>
                <w:t>f this value is low</w:t>
              </w:r>
              <w:r w:rsidR="00226CC6">
                <w:rPr>
                  <w:rFonts w:ascii="Times New Roman" w:hAnsi="Times New Roman" w:cs="Times New Roman"/>
                  <w:sz w:val="20"/>
                  <w:szCs w:val="20"/>
                </w:rPr>
                <w:t>er than C0010/R0740 in S.02.01</w:t>
              </w:r>
              <w:r w:rsidRPr="00AB1C8D">
                <w:rPr>
                  <w:rFonts w:ascii="Times New Roman" w:hAnsi="Times New Roman" w:cs="Times New Roman"/>
                  <w:sz w:val="20"/>
                  <w:szCs w:val="20"/>
                </w:rPr>
                <w:t xml:space="preserve"> an explanation </w:t>
              </w:r>
              <w:r w:rsidRPr="00B276B8">
                <w:rPr>
                  <w:rFonts w:ascii="Times New Roman" w:hAnsi="Times New Roman" w:cs="Times New Roman"/>
                  <w:sz w:val="20"/>
                  <w:szCs w:val="20"/>
                </w:rPr>
                <w:t>shall</w:t>
              </w:r>
              <w:r w:rsidRPr="00AB1C8D">
                <w:rPr>
                  <w:rFonts w:ascii="Times New Roman" w:hAnsi="Times New Roman" w:cs="Times New Roman"/>
                  <w:sz w:val="20"/>
                  <w:szCs w:val="20"/>
                </w:rPr>
                <w:t xml:space="preserve"> be provided in the narrative reporting.</w:t>
              </w:r>
            </w:ins>
          </w:p>
        </w:tc>
      </w:tr>
    </w:tbl>
    <w:p w:rsidR="00BB7862" w:rsidRPr="00582C25" w:rsidRDefault="00BB7862">
      <w:pPr>
        <w:rPr>
          <w:rFonts w:ascii="Times New Roman" w:hAnsi="Times New Roman" w:cs="Times New Roman"/>
          <w:sz w:val="20"/>
          <w:szCs w:val="20"/>
        </w:rPr>
      </w:pPr>
    </w:p>
    <w:sectPr w:rsidR="00BB7862" w:rsidRPr="00582C25" w:rsidSect="00D9667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3B7" w:rsidRDefault="005663B7" w:rsidP="00603C6B">
      <w:pPr>
        <w:spacing w:after="0" w:line="240" w:lineRule="auto"/>
      </w:pPr>
      <w:r>
        <w:separator/>
      </w:r>
    </w:p>
  </w:endnote>
  <w:endnote w:type="continuationSeparator" w:id="0">
    <w:p w:rsidR="005663B7" w:rsidRDefault="005663B7" w:rsidP="00603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694942"/>
      <w:docPartObj>
        <w:docPartGallery w:val="Page Numbers (Bottom of Page)"/>
        <w:docPartUnique/>
      </w:docPartObj>
    </w:sdtPr>
    <w:sdtEndPr>
      <w:rPr>
        <w:noProof/>
      </w:rPr>
    </w:sdtEndPr>
    <w:sdtContent>
      <w:p w:rsidR="00603C6B" w:rsidRDefault="00DB6098">
        <w:pPr>
          <w:pStyle w:val="Footer"/>
          <w:jc w:val="center"/>
        </w:pPr>
        <w:r>
          <w:fldChar w:fldCharType="begin"/>
        </w:r>
        <w:r w:rsidR="00603C6B">
          <w:instrText xml:space="preserve"> PAGE   \* MERGEFORMAT </w:instrText>
        </w:r>
        <w:r>
          <w:fldChar w:fldCharType="separate"/>
        </w:r>
        <w:r w:rsidR="00790F10">
          <w:rPr>
            <w:noProof/>
          </w:rPr>
          <w:t>3</w:t>
        </w:r>
        <w:r>
          <w:rPr>
            <w:noProof/>
          </w:rPr>
          <w:fldChar w:fldCharType="end"/>
        </w:r>
      </w:p>
    </w:sdtContent>
  </w:sdt>
  <w:p w:rsidR="00603C6B" w:rsidRDefault="00603C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3B7" w:rsidRDefault="005663B7" w:rsidP="00603C6B">
      <w:pPr>
        <w:spacing w:after="0" w:line="240" w:lineRule="auto"/>
      </w:pPr>
      <w:r>
        <w:separator/>
      </w:r>
    </w:p>
  </w:footnote>
  <w:footnote w:type="continuationSeparator" w:id="0">
    <w:p w:rsidR="005663B7" w:rsidRDefault="005663B7" w:rsidP="00603C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revisionView w:formatting="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1601E"/>
    <w:rsid w:val="00024301"/>
    <w:rsid w:val="000244D4"/>
    <w:rsid w:val="00034B5C"/>
    <w:rsid w:val="00051903"/>
    <w:rsid w:val="000669DD"/>
    <w:rsid w:val="00072A8B"/>
    <w:rsid w:val="00080FBF"/>
    <w:rsid w:val="000A0A8F"/>
    <w:rsid w:val="000B3922"/>
    <w:rsid w:val="000B7D0C"/>
    <w:rsid w:val="000C43EE"/>
    <w:rsid w:val="000D035C"/>
    <w:rsid w:val="000D150A"/>
    <w:rsid w:val="001056F0"/>
    <w:rsid w:val="00121E30"/>
    <w:rsid w:val="00123257"/>
    <w:rsid w:val="00141795"/>
    <w:rsid w:val="001572A2"/>
    <w:rsid w:val="00163748"/>
    <w:rsid w:val="00170865"/>
    <w:rsid w:val="0017106D"/>
    <w:rsid w:val="001758F5"/>
    <w:rsid w:val="001A7774"/>
    <w:rsid w:val="001B194A"/>
    <w:rsid w:val="001B2379"/>
    <w:rsid w:val="001B61CD"/>
    <w:rsid w:val="001E242E"/>
    <w:rsid w:val="0020656A"/>
    <w:rsid w:val="002103DF"/>
    <w:rsid w:val="00226CC6"/>
    <w:rsid w:val="002540E8"/>
    <w:rsid w:val="00262148"/>
    <w:rsid w:val="00265320"/>
    <w:rsid w:val="00294969"/>
    <w:rsid w:val="002B71B1"/>
    <w:rsid w:val="002C49F7"/>
    <w:rsid w:val="002E3651"/>
    <w:rsid w:val="002F35FF"/>
    <w:rsid w:val="002F5EB2"/>
    <w:rsid w:val="00302FFE"/>
    <w:rsid w:val="00311E62"/>
    <w:rsid w:val="00315D77"/>
    <w:rsid w:val="00325C41"/>
    <w:rsid w:val="0032770F"/>
    <w:rsid w:val="003319AD"/>
    <w:rsid w:val="003417F5"/>
    <w:rsid w:val="0035586D"/>
    <w:rsid w:val="00355BBA"/>
    <w:rsid w:val="00364CAC"/>
    <w:rsid w:val="00380A03"/>
    <w:rsid w:val="003A3985"/>
    <w:rsid w:val="003C3942"/>
    <w:rsid w:val="003C5B37"/>
    <w:rsid w:val="003E33D2"/>
    <w:rsid w:val="003E3476"/>
    <w:rsid w:val="003E743C"/>
    <w:rsid w:val="003F0330"/>
    <w:rsid w:val="003F1168"/>
    <w:rsid w:val="004102B5"/>
    <w:rsid w:val="00412204"/>
    <w:rsid w:val="00430C47"/>
    <w:rsid w:val="004712EB"/>
    <w:rsid w:val="004D4A2A"/>
    <w:rsid w:val="004E3361"/>
    <w:rsid w:val="004E4041"/>
    <w:rsid w:val="004E7B49"/>
    <w:rsid w:val="00516F06"/>
    <w:rsid w:val="00556A1E"/>
    <w:rsid w:val="00564FBA"/>
    <w:rsid w:val="005663B7"/>
    <w:rsid w:val="00582C25"/>
    <w:rsid w:val="0059411E"/>
    <w:rsid w:val="005A48B3"/>
    <w:rsid w:val="005B2C3A"/>
    <w:rsid w:val="005B692B"/>
    <w:rsid w:val="005C4248"/>
    <w:rsid w:val="005E2211"/>
    <w:rsid w:val="005E44A0"/>
    <w:rsid w:val="00603C6B"/>
    <w:rsid w:val="00610374"/>
    <w:rsid w:val="006179C6"/>
    <w:rsid w:val="00626E09"/>
    <w:rsid w:val="00660913"/>
    <w:rsid w:val="006669F9"/>
    <w:rsid w:val="00666DBA"/>
    <w:rsid w:val="00697143"/>
    <w:rsid w:val="006975ED"/>
    <w:rsid w:val="006A2802"/>
    <w:rsid w:val="006B29CD"/>
    <w:rsid w:val="006D2145"/>
    <w:rsid w:val="006D36D0"/>
    <w:rsid w:val="006D4EDE"/>
    <w:rsid w:val="006F220F"/>
    <w:rsid w:val="0071442F"/>
    <w:rsid w:val="00720230"/>
    <w:rsid w:val="00733D2C"/>
    <w:rsid w:val="00743F22"/>
    <w:rsid w:val="00790F10"/>
    <w:rsid w:val="00792D79"/>
    <w:rsid w:val="00793239"/>
    <w:rsid w:val="007C5111"/>
    <w:rsid w:val="007C6D76"/>
    <w:rsid w:val="007F207E"/>
    <w:rsid w:val="007F76D8"/>
    <w:rsid w:val="00801BE6"/>
    <w:rsid w:val="0081601E"/>
    <w:rsid w:val="0082280F"/>
    <w:rsid w:val="0082589E"/>
    <w:rsid w:val="008329CD"/>
    <w:rsid w:val="0085790C"/>
    <w:rsid w:val="0087323C"/>
    <w:rsid w:val="0089168B"/>
    <w:rsid w:val="008B6498"/>
    <w:rsid w:val="008B7A9E"/>
    <w:rsid w:val="008D39D2"/>
    <w:rsid w:val="008D618E"/>
    <w:rsid w:val="008E6569"/>
    <w:rsid w:val="008F74DA"/>
    <w:rsid w:val="0090797D"/>
    <w:rsid w:val="00923CB3"/>
    <w:rsid w:val="0092748A"/>
    <w:rsid w:val="009350D6"/>
    <w:rsid w:val="00966BEC"/>
    <w:rsid w:val="00985999"/>
    <w:rsid w:val="009A0FDF"/>
    <w:rsid w:val="009A2C83"/>
    <w:rsid w:val="009A536A"/>
    <w:rsid w:val="009B177F"/>
    <w:rsid w:val="009B3CB4"/>
    <w:rsid w:val="009C42A8"/>
    <w:rsid w:val="009C56BA"/>
    <w:rsid w:val="009D5D5B"/>
    <w:rsid w:val="009E01AC"/>
    <w:rsid w:val="00A16F09"/>
    <w:rsid w:val="00A17242"/>
    <w:rsid w:val="00A20526"/>
    <w:rsid w:val="00A24456"/>
    <w:rsid w:val="00A254FD"/>
    <w:rsid w:val="00A31584"/>
    <w:rsid w:val="00A3231D"/>
    <w:rsid w:val="00A5650D"/>
    <w:rsid w:val="00AD6D77"/>
    <w:rsid w:val="00AE7118"/>
    <w:rsid w:val="00AF18DE"/>
    <w:rsid w:val="00B06D2C"/>
    <w:rsid w:val="00B07A76"/>
    <w:rsid w:val="00B47928"/>
    <w:rsid w:val="00B64C87"/>
    <w:rsid w:val="00B64F94"/>
    <w:rsid w:val="00B84C39"/>
    <w:rsid w:val="00B87EAA"/>
    <w:rsid w:val="00BB7862"/>
    <w:rsid w:val="00BD28CD"/>
    <w:rsid w:val="00BE0F16"/>
    <w:rsid w:val="00BE39ED"/>
    <w:rsid w:val="00C010EE"/>
    <w:rsid w:val="00C34E2C"/>
    <w:rsid w:val="00C3732D"/>
    <w:rsid w:val="00C5342F"/>
    <w:rsid w:val="00CC44FD"/>
    <w:rsid w:val="00CD1008"/>
    <w:rsid w:val="00CF45E5"/>
    <w:rsid w:val="00CF4959"/>
    <w:rsid w:val="00CF5B5B"/>
    <w:rsid w:val="00D0545B"/>
    <w:rsid w:val="00D05A0E"/>
    <w:rsid w:val="00D10BB0"/>
    <w:rsid w:val="00D21D2E"/>
    <w:rsid w:val="00D43E00"/>
    <w:rsid w:val="00D45CAD"/>
    <w:rsid w:val="00D7738D"/>
    <w:rsid w:val="00D96678"/>
    <w:rsid w:val="00DB6098"/>
    <w:rsid w:val="00DD5D4B"/>
    <w:rsid w:val="00E04EBF"/>
    <w:rsid w:val="00E23091"/>
    <w:rsid w:val="00E311A8"/>
    <w:rsid w:val="00E51AD2"/>
    <w:rsid w:val="00E51E04"/>
    <w:rsid w:val="00E540FF"/>
    <w:rsid w:val="00E5480B"/>
    <w:rsid w:val="00E62F2A"/>
    <w:rsid w:val="00E730F1"/>
    <w:rsid w:val="00E76C2C"/>
    <w:rsid w:val="00E81326"/>
    <w:rsid w:val="00E8220F"/>
    <w:rsid w:val="00E86CCD"/>
    <w:rsid w:val="00EA247D"/>
    <w:rsid w:val="00EA29D6"/>
    <w:rsid w:val="00ED42F2"/>
    <w:rsid w:val="00ED4804"/>
    <w:rsid w:val="00EF031A"/>
    <w:rsid w:val="00F02910"/>
    <w:rsid w:val="00F45E28"/>
    <w:rsid w:val="00F51C11"/>
    <w:rsid w:val="00F70BB3"/>
    <w:rsid w:val="00F71517"/>
    <w:rsid w:val="00F723BF"/>
    <w:rsid w:val="00F7273F"/>
    <w:rsid w:val="00F764B5"/>
    <w:rsid w:val="00F94146"/>
    <w:rsid w:val="00F94A74"/>
    <w:rsid w:val="00F962FC"/>
    <w:rsid w:val="00FA5329"/>
    <w:rsid w:val="00FA7689"/>
    <w:rsid w:val="00FD5B9A"/>
    <w:rsid w:val="00FE78C6"/>
    <w:rsid w:val="00FF0A90"/>
    <w:rsid w:val="00FF6B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paragraph" w:styleId="ListParagraph">
    <w:name w:val="List Paragraph"/>
    <w:basedOn w:val="Normal"/>
    <w:uiPriority w:val="34"/>
    <w:qFormat/>
    <w:rsid w:val="008F74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 w:type="paragraph" w:styleId="ListParagraph">
    <w:name w:val="List Paragraph"/>
    <w:basedOn w:val="Normal"/>
    <w:uiPriority w:val="34"/>
    <w:qFormat/>
    <w:rsid w:val="008F7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294791">
      <w:bodyDiv w:val="1"/>
      <w:marLeft w:val="0"/>
      <w:marRight w:val="0"/>
      <w:marTop w:val="0"/>
      <w:marBottom w:val="0"/>
      <w:divBdr>
        <w:top w:val="none" w:sz="0" w:space="0" w:color="auto"/>
        <w:left w:val="none" w:sz="0" w:space="0" w:color="auto"/>
        <w:bottom w:val="none" w:sz="0" w:space="0" w:color="auto"/>
        <w:right w:val="none" w:sz="0" w:space="0" w:color="auto"/>
      </w:divBdr>
    </w:div>
    <w:div w:id="7004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E4249-1F77-42DA-87B5-D29781D1D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2249</Words>
  <Characters>12240</Characters>
  <Application>Microsoft Office Word</Application>
  <DocSecurity>0</DocSecurity>
  <Lines>394</Lines>
  <Paragraphs>170</Paragraphs>
  <ScaleCrop>false</ScaleCrop>
  <Company/>
  <LinksUpToDate>false</LinksUpToDate>
  <CharactersWithSpaces>14319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2015-07-02T20:47:00Z</dcterms:created>
  <dcterms:modified xsi:type="dcterms:W3CDTF">2015-08-06T09:35:00Z</dcterms:modified>
</cp:coreProperties>
</file>